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BCEAC9" w14:textId="00D41D1B" w:rsidR="004250F6" w:rsidRPr="00271AA6" w:rsidRDefault="00A9705C" w:rsidP="00FE5273">
      <w:pPr>
        <w:pStyle w:val="BodyText"/>
        <w:spacing w:before="78" w:line="250" w:lineRule="auto"/>
        <w:jc w:val="both"/>
        <w:rPr>
          <w:sz w:val="20"/>
          <w:szCs w:val="20"/>
        </w:rPr>
      </w:pPr>
      <w:bookmarkStart w:id="0" w:name="_Hlk31010237"/>
      <w:bookmarkStart w:id="1" w:name="_Hlk31010474"/>
      <w:bookmarkStart w:id="2" w:name="_Hlk18564068"/>
      <w:r w:rsidRPr="00271AA6">
        <w:rPr>
          <w:sz w:val="20"/>
          <w:szCs w:val="20"/>
        </w:rPr>
        <w:t xml:space="preserve">The Contractor shall submit </w:t>
      </w:r>
      <w:r w:rsidR="00620305" w:rsidRPr="00271AA6">
        <w:rPr>
          <w:sz w:val="20"/>
          <w:szCs w:val="20"/>
        </w:rPr>
        <w:t xml:space="preserve">the following </w:t>
      </w:r>
      <w:r w:rsidR="006744F9" w:rsidRPr="00271AA6">
        <w:rPr>
          <w:sz w:val="20"/>
          <w:szCs w:val="20"/>
        </w:rPr>
        <w:t xml:space="preserve">QC </w:t>
      </w:r>
      <w:r w:rsidR="00E71783" w:rsidRPr="00271AA6">
        <w:rPr>
          <w:sz w:val="20"/>
          <w:szCs w:val="20"/>
        </w:rPr>
        <w:t xml:space="preserve">plan for </w:t>
      </w:r>
      <w:r w:rsidR="006744F9" w:rsidRPr="00271AA6">
        <w:rPr>
          <w:sz w:val="20"/>
          <w:szCs w:val="20"/>
        </w:rPr>
        <w:t>cold weather placement</w:t>
      </w:r>
      <w:r w:rsidR="00E71783" w:rsidRPr="00271AA6">
        <w:rPr>
          <w:sz w:val="20"/>
          <w:szCs w:val="20"/>
        </w:rPr>
        <w:t xml:space="preserve"> of concrete </w:t>
      </w:r>
      <w:r w:rsidR="00620305" w:rsidRPr="00271AA6">
        <w:rPr>
          <w:sz w:val="20"/>
          <w:szCs w:val="20"/>
        </w:rPr>
        <w:t xml:space="preserve">as per the requirements of the special provision for </w:t>
      </w:r>
      <w:r w:rsidR="00466C32" w:rsidRPr="00466C32">
        <w:rPr>
          <w:sz w:val="20"/>
          <w:szCs w:val="20"/>
        </w:rPr>
        <w:t>Portland Cement Concrete</w:t>
      </w:r>
      <w:r w:rsidRPr="00271AA6">
        <w:rPr>
          <w:sz w:val="20"/>
          <w:szCs w:val="20"/>
        </w:rPr>
        <w:t>.</w:t>
      </w:r>
      <w:bookmarkEnd w:id="0"/>
    </w:p>
    <w:p w14:paraId="4B995340" w14:textId="4BF7384B" w:rsidR="00C86234" w:rsidRPr="00271AA6" w:rsidRDefault="00A9705C" w:rsidP="00271AA6">
      <w:pPr>
        <w:pStyle w:val="Heading3"/>
        <w:tabs>
          <w:tab w:val="left" w:pos="10800"/>
        </w:tabs>
        <w:spacing w:before="71" w:after="240"/>
        <w:ind w:left="0"/>
        <w:jc w:val="both"/>
        <w:rPr>
          <w:sz w:val="20"/>
          <w:szCs w:val="20"/>
          <w:shd w:val="clear" w:color="auto" w:fill="DCDCDC"/>
        </w:rPr>
      </w:pPr>
      <w:r w:rsidRPr="00271AA6">
        <w:rPr>
          <w:spacing w:val="-22"/>
          <w:sz w:val="20"/>
          <w:szCs w:val="20"/>
          <w:shd w:val="clear" w:color="auto" w:fill="DCDCDC"/>
        </w:rPr>
        <w:t xml:space="preserve"> </w:t>
      </w:r>
      <w:r w:rsidRPr="00271AA6">
        <w:rPr>
          <w:sz w:val="20"/>
          <w:szCs w:val="20"/>
          <w:shd w:val="clear" w:color="auto" w:fill="DCDCDC"/>
        </w:rPr>
        <w:t>Section 1.</w:t>
      </w:r>
      <w:r w:rsidRPr="00271AA6">
        <w:rPr>
          <w:sz w:val="20"/>
          <w:szCs w:val="20"/>
          <w:shd w:val="clear" w:color="auto" w:fill="DCDCDC"/>
        </w:rPr>
        <w:tab/>
      </w:r>
    </w:p>
    <w:p w14:paraId="06101166" w14:textId="77777777" w:rsidR="00874CBD" w:rsidRPr="00271AA6" w:rsidRDefault="00A9705C" w:rsidP="00620669">
      <w:pPr>
        <w:pStyle w:val="ListParagraph"/>
        <w:numPr>
          <w:ilvl w:val="0"/>
          <w:numId w:val="4"/>
        </w:numPr>
        <w:tabs>
          <w:tab w:val="left" w:pos="425"/>
        </w:tabs>
        <w:spacing w:before="48"/>
        <w:ind w:left="270" w:hanging="280"/>
        <w:rPr>
          <w:b/>
          <w:sz w:val="20"/>
          <w:szCs w:val="20"/>
        </w:rPr>
      </w:pPr>
      <w:r w:rsidRPr="00271AA6">
        <w:rPr>
          <w:b/>
          <w:sz w:val="20"/>
          <w:szCs w:val="20"/>
        </w:rPr>
        <w:t>Project Information</w:t>
      </w:r>
    </w:p>
    <w:p w14:paraId="317833B9" w14:textId="06B6EB9C" w:rsidR="00874CBD" w:rsidRPr="00271AA6" w:rsidRDefault="009F11EB" w:rsidP="00BA5CA5">
      <w:pPr>
        <w:pStyle w:val="BodyText"/>
        <w:keepNext/>
        <w:tabs>
          <w:tab w:val="left" w:pos="2700"/>
          <w:tab w:val="left" w:pos="5400"/>
          <w:tab w:val="left" w:pos="8100"/>
        </w:tabs>
        <w:spacing w:before="54"/>
        <w:jc w:val="both"/>
        <w:rPr>
          <w:sz w:val="20"/>
          <w:szCs w:val="20"/>
        </w:rPr>
      </w:pPr>
      <w:r w:rsidRPr="00271AA6">
        <w:rPr>
          <w:position w:val="3"/>
          <w:sz w:val="20"/>
          <w:szCs w:val="20"/>
        </w:rPr>
        <w:t>Contract Number</w:t>
      </w:r>
      <w:r w:rsidR="00A9705C" w:rsidRPr="00271AA6">
        <w:rPr>
          <w:position w:val="3"/>
          <w:sz w:val="20"/>
          <w:szCs w:val="20"/>
        </w:rPr>
        <w:tab/>
      </w:r>
      <w:r w:rsidR="00A9705C" w:rsidRPr="00271AA6">
        <w:rPr>
          <w:position w:val="1"/>
          <w:sz w:val="20"/>
          <w:szCs w:val="20"/>
        </w:rPr>
        <w:t>Route</w:t>
      </w:r>
      <w:r w:rsidR="00A9705C" w:rsidRPr="00271AA6">
        <w:rPr>
          <w:position w:val="1"/>
          <w:sz w:val="20"/>
          <w:szCs w:val="20"/>
        </w:rPr>
        <w:tab/>
      </w:r>
      <w:r w:rsidRPr="00271AA6">
        <w:rPr>
          <w:position w:val="1"/>
          <w:sz w:val="20"/>
          <w:szCs w:val="20"/>
        </w:rPr>
        <w:t>Mile Posts</w:t>
      </w:r>
      <w:r w:rsidR="00A9705C" w:rsidRPr="00271AA6">
        <w:rPr>
          <w:position w:val="1"/>
          <w:sz w:val="20"/>
          <w:szCs w:val="20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48"/>
        <w:gridCol w:w="269"/>
        <w:gridCol w:w="2449"/>
        <w:gridCol w:w="269"/>
        <w:gridCol w:w="2430"/>
      </w:tblGrid>
      <w:tr w:rsidR="00E576A0" w:rsidRPr="00271AA6" w14:paraId="3F0BAF76" w14:textId="77777777" w:rsidTr="00E576A0">
        <w:trPr>
          <w:trHeight w:val="404"/>
        </w:trPr>
        <w:tc>
          <w:tcPr>
            <w:tcW w:w="2448" w:type="dxa"/>
          </w:tcPr>
          <w:p w14:paraId="026F99AD" w14:textId="77777777" w:rsidR="00E576A0" w:rsidRPr="00271AA6" w:rsidRDefault="00E576A0" w:rsidP="006028B9">
            <w:pPr>
              <w:rPr>
                <w:sz w:val="20"/>
                <w:szCs w:val="20"/>
              </w:rPr>
            </w:pPr>
            <w:bookmarkStart w:id="3" w:name="_Hlk22200110"/>
          </w:p>
        </w:tc>
        <w:tc>
          <w:tcPr>
            <w:tcW w:w="269" w:type="dxa"/>
            <w:tcBorders>
              <w:top w:val="nil"/>
              <w:bottom w:val="nil"/>
            </w:tcBorders>
          </w:tcPr>
          <w:p w14:paraId="0E67334E" w14:textId="77777777" w:rsidR="00E576A0" w:rsidRPr="00271AA6" w:rsidRDefault="00E576A0" w:rsidP="006028B9">
            <w:pPr>
              <w:rPr>
                <w:sz w:val="20"/>
                <w:szCs w:val="20"/>
              </w:rPr>
            </w:pPr>
          </w:p>
        </w:tc>
        <w:tc>
          <w:tcPr>
            <w:tcW w:w="2449" w:type="dxa"/>
          </w:tcPr>
          <w:p w14:paraId="2827E652" w14:textId="77777777" w:rsidR="00E576A0" w:rsidRPr="00271AA6" w:rsidRDefault="00E576A0" w:rsidP="006028B9">
            <w:pPr>
              <w:rPr>
                <w:sz w:val="20"/>
                <w:szCs w:val="20"/>
              </w:rPr>
            </w:pPr>
          </w:p>
        </w:tc>
        <w:tc>
          <w:tcPr>
            <w:tcW w:w="269" w:type="dxa"/>
            <w:tcBorders>
              <w:top w:val="nil"/>
              <w:bottom w:val="nil"/>
            </w:tcBorders>
          </w:tcPr>
          <w:p w14:paraId="1DBB9E00" w14:textId="77777777" w:rsidR="00E576A0" w:rsidRPr="00271AA6" w:rsidRDefault="00E576A0" w:rsidP="006028B9">
            <w:pPr>
              <w:ind w:left="-14" w:firstLine="14"/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1A9210B" w14:textId="77777777" w:rsidR="00E576A0" w:rsidRPr="00271AA6" w:rsidRDefault="00E576A0" w:rsidP="006028B9">
            <w:pPr>
              <w:rPr>
                <w:sz w:val="20"/>
                <w:szCs w:val="20"/>
              </w:rPr>
            </w:pPr>
          </w:p>
        </w:tc>
      </w:tr>
      <w:bookmarkEnd w:id="3"/>
    </w:tbl>
    <w:p w14:paraId="0F243D15" w14:textId="45D51D87" w:rsidR="00874CBD" w:rsidRPr="00271AA6" w:rsidRDefault="00874CBD" w:rsidP="00620669">
      <w:pPr>
        <w:pStyle w:val="BodyText"/>
        <w:rPr>
          <w:sz w:val="20"/>
          <w:szCs w:val="20"/>
        </w:rPr>
      </w:pPr>
    </w:p>
    <w:p w14:paraId="7C47FBBB" w14:textId="77777777" w:rsidR="00874CBD" w:rsidRPr="00271AA6" w:rsidRDefault="00A9705C" w:rsidP="00620669">
      <w:pPr>
        <w:pStyle w:val="Heading3"/>
        <w:numPr>
          <w:ilvl w:val="0"/>
          <w:numId w:val="4"/>
        </w:numPr>
        <w:tabs>
          <w:tab w:val="left" w:pos="375"/>
        </w:tabs>
        <w:spacing w:before="14"/>
        <w:ind w:left="270" w:hanging="230"/>
        <w:rPr>
          <w:sz w:val="20"/>
          <w:szCs w:val="20"/>
        </w:rPr>
      </w:pPr>
      <w:r w:rsidRPr="00271AA6">
        <w:rPr>
          <w:sz w:val="20"/>
          <w:szCs w:val="20"/>
        </w:rPr>
        <w:t>Endorsement</w:t>
      </w:r>
    </w:p>
    <w:p w14:paraId="70914278" w14:textId="56376DB1" w:rsidR="00874CBD" w:rsidRPr="00271AA6" w:rsidRDefault="00A9705C" w:rsidP="009B58E7">
      <w:pPr>
        <w:pStyle w:val="BodyText"/>
        <w:spacing w:before="57" w:line="249" w:lineRule="auto"/>
        <w:jc w:val="both"/>
        <w:rPr>
          <w:sz w:val="20"/>
          <w:szCs w:val="20"/>
        </w:rPr>
      </w:pPr>
      <w:r w:rsidRPr="00271AA6">
        <w:rPr>
          <w:sz w:val="20"/>
          <w:szCs w:val="20"/>
        </w:rPr>
        <w:t xml:space="preserve">This plan must be approved by </w:t>
      </w:r>
      <w:r w:rsidR="009B58E7" w:rsidRPr="00271AA6">
        <w:rPr>
          <w:sz w:val="20"/>
          <w:szCs w:val="20"/>
        </w:rPr>
        <w:t xml:space="preserve">the Contractor’s Quality </w:t>
      </w:r>
      <w:r w:rsidR="007E4D10" w:rsidRPr="00271AA6">
        <w:rPr>
          <w:sz w:val="20"/>
          <w:szCs w:val="20"/>
        </w:rPr>
        <w:t xml:space="preserve">Representative </w:t>
      </w:r>
      <w:r w:rsidR="009B58E7" w:rsidRPr="00271AA6">
        <w:rPr>
          <w:sz w:val="20"/>
          <w:szCs w:val="20"/>
        </w:rPr>
        <w:t xml:space="preserve">or Project Manager </w:t>
      </w:r>
      <w:r w:rsidRPr="00271AA6">
        <w:rPr>
          <w:sz w:val="20"/>
          <w:szCs w:val="20"/>
        </w:rPr>
        <w:t>to comply with the plans, specifications and special provisions.</w:t>
      </w:r>
    </w:p>
    <w:p w14:paraId="6AEFE32D" w14:textId="77777777" w:rsidR="00FE5273" w:rsidRPr="00271AA6" w:rsidRDefault="00FE5273" w:rsidP="009B58E7">
      <w:pPr>
        <w:pStyle w:val="BodyText"/>
        <w:spacing w:before="57" w:line="249" w:lineRule="auto"/>
        <w:jc w:val="both"/>
        <w:rPr>
          <w:sz w:val="20"/>
          <w:szCs w:val="20"/>
        </w:rPr>
      </w:pPr>
    </w:p>
    <w:p w14:paraId="0FAFFA72" w14:textId="77777777" w:rsidR="00874CBD" w:rsidRPr="00271AA6" w:rsidRDefault="00A9705C" w:rsidP="00BA5CA5">
      <w:pPr>
        <w:pStyle w:val="BodyText"/>
        <w:keepNext/>
        <w:tabs>
          <w:tab w:val="left" w:pos="3904"/>
          <w:tab w:val="left" w:pos="7634"/>
        </w:tabs>
        <w:spacing w:before="58"/>
        <w:rPr>
          <w:sz w:val="20"/>
          <w:szCs w:val="20"/>
        </w:rPr>
      </w:pPr>
      <w:bookmarkStart w:id="4" w:name="_Hlk18495033"/>
      <w:r w:rsidRPr="00271AA6">
        <w:rPr>
          <w:sz w:val="20"/>
          <w:szCs w:val="20"/>
        </w:rPr>
        <w:t>Print</w:t>
      </w:r>
      <w:r w:rsidRPr="00271AA6">
        <w:rPr>
          <w:spacing w:val="-1"/>
          <w:sz w:val="20"/>
          <w:szCs w:val="20"/>
        </w:rPr>
        <w:t xml:space="preserve"> </w:t>
      </w:r>
      <w:r w:rsidRPr="00271AA6">
        <w:rPr>
          <w:sz w:val="20"/>
          <w:szCs w:val="20"/>
        </w:rPr>
        <w:t>Name</w:t>
      </w:r>
      <w:r w:rsidRPr="00271AA6">
        <w:rPr>
          <w:sz w:val="20"/>
          <w:szCs w:val="20"/>
        </w:rPr>
        <w:tab/>
        <w:t>Title</w:t>
      </w:r>
      <w:r w:rsidRPr="00271AA6">
        <w:rPr>
          <w:sz w:val="20"/>
          <w:szCs w:val="20"/>
        </w:rPr>
        <w:tab/>
        <w:t>Company/Firm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600"/>
        <w:gridCol w:w="270"/>
        <w:gridCol w:w="3510"/>
        <w:gridCol w:w="270"/>
        <w:gridCol w:w="3145"/>
      </w:tblGrid>
      <w:tr w:rsidR="009D6A1A" w:rsidRPr="00271AA6" w14:paraId="4FCC6FB1" w14:textId="77777777" w:rsidTr="009D6A1A">
        <w:trPr>
          <w:trHeight w:val="404"/>
        </w:trPr>
        <w:tc>
          <w:tcPr>
            <w:tcW w:w="3600" w:type="dxa"/>
          </w:tcPr>
          <w:p w14:paraId="7674B2B1" w14:textId="77777777" w:rsidR="009D6A1A" w:rsidRPr="00271AA6" w:rsidRDefault="009D6A1A" w:rsidP="006028B9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5F81CB8" w14:textId="77777777" w:rsidR="009D6A1A" w:rsidRPr="00271AA6" w:rsidRDefault="009D6A1A" w:rsidP="006028B9">
            <w:pPr>
              <w:rPr>
                <w:sz w:val="20"/>
                <w:szCs w:val="20"/>
              </w:rPr>
            </w:pPr>
          </w:p>
        </w:tc>
        <w:tc>
          <w:tcPr>
            <w:tcW w:w="3510" w:type="dxa"/>
          </w:tcPr>
          <w:p w14:paraId="4A72B8C0" w14:textId="77777777" w:rsidR="009D6A1A" w:rsidRPr="00271AA6" w:rsidRDefault="009D6A1A" w:rsidP="006028B9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2E268BF9" w14:textId="77777777" w:rsidR="009D6A1A" w:rsidRPr="00271AA6" w:rsidRDefault="009D6A1A" w:rsidP="006028B9">
            <w:pPr>
              <w:ind w:left="-14" w:firstLine="14"/>
              <w:rPr>
                <w:sz w:val="20"/>
                <w:szCs w:val="20"/>
              </w:rPr>
            </w:pPr>
          </w:p>
        </w:tc>
        <w:tc>
          <w:tcPr>
            <w:tcW w:w="3145" w:type="dxa"/>
          </w:tcPr>
          <w:p w14:paraId="17D48A5A" w14:textId="77777777" w:rsidR="009D6A1A" w:rsidRPr="00271AA6" w:rsidRDefault="009D6A1A" w:rsidP="006028B9">
            <w:pPr>
              <w:rPr>
                <w:sz w:val="20"/>
                <w:szCs w:val="20"/>
              </w:rPr>
            </w:pPr>
          </w:p>
        </w:tc>
      </w:tr>
      <w:bookmarkEnd w:id="4"/>
    </w:tbl>
    <w:p w14:paraId="6D279CD6" w14:textId="686375CD" w:rsidR="00874CBD" w:rsidRPr="00271AA6" w:rsidRDefault="00874CBD" w:rsidP="00620669">
      <w:pPr>
        <w:pStyle w:val="Heading2"/>
        <w:ind w:left="0"/>
        <w:rPr>
          <w:rFonts w:ascii="Arial" w:hAnsi="Arial" w:cs="Arial"/>
        </w:rPr>
      </w:pPr>
    </w:p>
    <w:p w14:paraId="23B8AB24" w14:textId="58873A90" w:rsidR="00874CBD" w:rsidRPr="00271AA6" w:rsidRDefault="00A33878" w:rsidP="009B58E7">
      <w:pPr>
        <w:pStyle w:val="BodyText"/>
        <w:spacing w:before="13" w:line="249" w:lineRule="auto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7788665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6A1A" w:rsidRPr="00271AA6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9D6A1A" w:rsidRPr="00271AA6">
        <w:rPr>
          <w:sz w:val="20"/>
          <w:szCs w:val="20"/>
        </w:rPr>
        <w:t xml:space="preserve"> </w:t>
      </w:r>
      <w:r w:rsidR="00A9705C" w:rsidRPr="00271AA6">
        <w:rPr>
          <w:sz w:val="20"/>
          <w:szCs w:val="20"/>
        </w:rPr>
        <w:t>By checking this box and typing my name below, I certify this plan has been approved by</w:t>
      </w:r>
      <w:r w:rsidR="009B58E7" w:rsidRPr="00271AA6">
        <w:rPr>
          <w:sz w:val="20"/>
          <w:szCs w:val="20"/>
        </w:rPr>
        <w:t xml:space="preserve"> the Contractor’s Quality Manager or Project Manager</w:t>
      </w:r>
      <w:r w:rsidR="00A9705C" w:rsidRPr="00271AA6">
        <w:rPr>
          <w:sz w:val="20"/>
          <w:szCs w:val="20"/>
        </w:rPr>
        <w:t>.</w:t>
      </w:r>
    </w:p>
    <w:p w14:paraId="7E8A3F0B" w14:textId="77777777" w:rsidR="00874CBD" w:rsidRPr="00271AA6" w:rsidRDefault="00A9705C" w:rsidP="00D11C95">
      <w:pPr>
        <w:pStyle w:val="BodyText"/>
        <w:tabs>
          <w:tab w:val="left" w:pos="5040"/>
        </w:tabs>
        <w:spacing w:before="28"/>
        <w:rPr>
          <w:sz w:val="20"/>
          <w:szCs w:val="20"/>
        </w:rPr>
      </w:pPr>
      <w:r w:rsidRPr="00271AA6">
        <w:rPr>
          <w:sz w:val="20"/>
          <w:szCs w:val="20"/>
        </w:rPr>
        <w:t>Signature</w:t>
      </w:r>
      <w:r w:rsidRPr="00271AA6">
        <w:rPr>
          <w:sz w:val="20"/>
          <w:szCs w:val="20"/>
        </w:rPr>
        <w:tab/>
        <w:t>Date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770"/>
        <w:gridCol w:w="270"/>
        <w:gridCol w:w="1980"/>
      </w:tblGrid>
      <w:tr w:rsidR="00D11C95" w:rsidRPr="00271AA6" w14:paraId="64F9F9B3" w14:textId="77777777" w:rsidTr="00D11C95">
        <w:trPr>
          <w:trHeight w:val="404"/>
        </w:trPr>
        <w:tc>
          <w:tcPr>
            <w:tcW w:w="4770" w:type="dxa"/>
          </w:tcPr>
          <w:p w14:paraId="3B281D71" w14:textId="77777777" w:rsidR="00D11C95" w:rsidRPr="00271AA6" w:rsidRDefault="00D11C95" w:rsidP="006028B9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0CFE4E99" w14:textId="77777777" w:rsidR="00D11C95" w:rsidRPr="00271AA6" w:rsidRDefault="00D11C95" w:rsidP="006028B9">
            <w:pPr>
              <w:ind w:left="-14" w:firstLine="14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14:paraId="1319EF32" w14:textId="77777777" w:rsidR="00D11C95" w:rsidRPr="00271AA6" w:rsidRDefault="00D11C95" w:rsidP="006028B9">
            <w:pPr>
              <w:rPr>
                <w:sz w:val="20"/>
                <w:szCs w:val="20"/>
              </w:rPr>
            </w:pPr>
          </w:p>
        </w:tc>
      </w:tr>
    </w:tbl>
    <w:p w14:paraId="18A18754" w14:textId="66A956CD" w:rsidR="00874CBD" w:rsidRPr="00271AA6" w:rsidRDefault="00874CBD" w:rsidP="00620669">
      <w:pPr>
        <w:pStyle w:val="Heading2"/>
        <w:ind w:left="0"/>
        <w:rPr>
          <w:rFonts w:ascii="Arial" w:hAnsi="Arial" w:cs="Arial"/>
        </w:rPr>
      </w:pPr>
    </w:p>
    <w:p w14:paraId="3AD657E8" w14:textId="32F06EBC" w:rsidR="00140239" w:rsidRPr="00271AA6" w:rsidRDefault="00E66F9E" w:rsidP="00271AA6">
      <w:pPr>
        <w:pStyle w:val="Heading3"/>
        <w:tabs>
          <w:tab w:val="left" w:pos="10800"/>
        </w:tabs>
        <w:spacing w:before="62" w:after="240"/>
        <w:ind w:left="0"/>
        <w:rPr>
          <w:spacing w:val="-22"/>
          <w:sz w:val="20"/>
          <w:szCs w:val="20"/>
          <w:shd w:val="clear" w:color="auto" w:fill="DCDCDC"/>
        </w:rPr>
      </w:pPr>
      <w:bookmarkStart w:id="5" w:name="_Hlk25052476"/>
      <w:r w:rsidRPr="00271AA6">
        <w:rPr>
          <w:sz w:val="20"/>
          <w:szCs w:val="20"/>
          <w:shd w:val="clear" w:color="auto" w:fill="DCDCDC"/>
        </w:rPr>
        <w:t xml:space="preserve">Section 2. </w:t>
      </w:r>
      <w:r w:rsidR="00E71783" w:rsidRPr="00271AA6">
        <w:rPr>
          <w:sz w:val="20"/>
          <w:szCs w:val="20"/>
          <w:shd w:val="clear" w:color="auto" w:fill="DCDCDC"/>
        </w:rPr>
        <w:t>Winter Protection</w:t>
      </w:r>
      <w:r w:rsidR="00D243E5" w:rsidRPr="00271AA6">
        <w:rPr>
          <w:spacing w:val="-22"/>
          <w:sz w:val="20"/>
          <w:szCs w:val="20"/>
          <w:shd w:val="clear" w:color="auto" w:fill="DCDCDC"/>
        </w:rPr>
        <w:tab/>
      </w:r>
    </w:p>
    <w:bookmarkEnd w:id="5"/>
    <w:p w14:paraId="42F5CFAC" w14:textId="7977BE7C" w:rsidR="00A70C51" w:rsidRPr="00271AA6" w:rsidRDefault="00E71783" w:rsidP="00271AA6">
      <w:pPr>
        <w:pStyle w:val="ListParagraph"/>
        <w:numPr>
          <w:ilvl w:val="0"/>
          <w:numId w:val="5"/>
        </w:numPr>
        <w:tabs>
          <w:tab w:val="left" w:pos="425"/>
        </w:tabs>
        <w:spacing w:before="48"/>
        <w:rPr>
          <w:b/>
          <w:sz w:val="20"/>
          <w:szCs w:val="20"/>
        </w:rPr>
      </w:pPr>
      <w:r w:rsidRPr="00271AA6">
        <w:rPr>
          <w:b/>
          <w:sz w:val="20"/>
          <w:szCs w:val="20"/>
        </w:rPr>
        <w:t>Overview</w:t>
      </w:r>
    </w:p>
    <w:p w14:paraId="54A77053" w14:textId="5A380305" w:rsidR="0065551D" w:rsidRPr="00271AA6" w:rsidRDefault="00E66F9E" w:rsidP="00FE5273">
      <w:pPr>
        <w:pStyle w:val="Heading2"/>
        <w:spacing w:line="250" w:lineRule="auto"/>
        <w:ind w:left="0"/>
        <w:jc w:val="both"/>
        <w:rPr>
          <w:rFonts w:ascii="Arial" w:hAnsi="Arial" w:cs="Arial"/>
        </w:rPr>
      </w:pPr>
      <w:r w:rsidRPr="00271AA6">
        <w:rPr>
          <w:rFonts w:ascii="Arial" w:hAnsi="Arial" w:cs="Arial"/>
        </w:rPr>
        <w:t xml:space="preserve">Provide an overall strategy </w:t>
      </w:r>
      <w:r w:rsidR="00E71783" w:rsidRPr="00271AA6">
        <w:rPr>
          <w:rFonts w:ascii="Arial" w:hAnsi="Arial" w:cs="Arial"/>
        </w:rPr>
        <w:t xml:space="preserve">to conform to </w:t>
      </w:r>
      <w:r w:rsidR="004250F6">
        <w:rPr>
          <w:rFonts w:ascii="Arial" w:hAnsi="Arial" w:cs="Arial"/>
        </w:rPr>
        <w:t xml:space="preserve">the winter protection requirements of the </w:t>
      </w:r>
      <w:r w:rsidR="00466C32">
        <w:rPr>
          <w:rFonts w:ascii="Arial" w:hAnsi="Arial" w:cs="Arial"/>
        </w:rPr>
        <w:t>Portland Cement Concrete</w:t>
      </w:r>
      <w:r w:rsidR="004250F6">
        <w:rPr>
          <w:rFonts w:ascii="Arial" w:hAnsi="Arial" w:cs="Arial"/>
        </w:rPr>
        <w:t xml:space="preserve"> SP</w:t>
      </w:r>
      <w:r w:rsidR="00BC1FA8" w:rsidRPr="00271AA6">
        <w:rPr>
          <w:rFonts w:ascii="Arial" w:hAnsi="Arial" w:cs="Arial"/>
        </w:rPr>
        <w:t xml:space="preserve"> including temperature dependent protection and duration of protection.</w:t>
      </w: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10790"/>
      </w:tblGrid>
      <w:tr w:rsidR="0065551D" w:rsidRPr="00271AA6" w14:paraId="5922F9A9" w14:textId="77777777" w:rsidTr="006028B9">
        <w:trPr>
          <w:trHeight w:val="404"/>
        </w:trPr>
        <w:tc>
          <w:tcPr>
            <w:tcW w:w="10790" w:type="dxa"/>
          </w:tcPr>
          <w:p w14:paraId="6883F6A9" w14:textId="77777777" w:rsidR="0065551D" w:rsidRPr="00271AA6" w:rsidRDefault="0065551D" w:rsidP="00FE5273">
            <w:pPr>
              <w:spacing w:line="250" w:lineRule="auto"/>
              <w:rPr>
                <w:sz w:val="20"/>
                <w:szCs w:val="20"/>
              </w:rPr>
            </w:pPr>
          </w:p>
          <w:p w14:paraId="2E9EEC20" w14:textId="309E15A5" w:rsidR="007E4D10" w:rsidRPr="00271AA6" w:rsidRDefault="007E4D10" w:rsidP="00FE5273">
            <w:pPr>
              <w:spacing w:line="250" w:lineRule="auto"/>
              <w:rPr>
                <w:sz w:val="20"/>
                <w:szCs w:val="20"/>
              </w:rPr>
            </w:pPr>
          </w:p>
          <w:p w14:paraId="3BB12C04" w14:textId="16F25D76" w:rsidR="00620305" w:rsidRPr="00271AA6" w:rsidRDefault="00620305" w:rsidP="00FE5273">
            <w:pPr>
              <w:spacing w:line="250" w:lineRule="auto"/>
              <w:rPr>
                <w:sz w:val="20"/>
                <w:szCs w:val="20"/>
              </w:rPr>
            </w:pPr>
          </w:p>
          <w:p w14:paraId="72B9873A" w14:textId="44FAA648" w:rsidR="00620305" w:rsidRDefault="00620305" w:rsidP="00FE5273">
            <w:pPr>
              <w:spacing w:line="250" w:lineRule="auto"/>
              <w:rPr>
                <w:sz w:val="20"/>
                <w:szCs w:val="20"/>
              </w:rPr>
            </w:pPr>
          </w:p>
          <w:p w14:paraId="5EC9F511" w14:textId="77777777" w:rsidR="00271AA6" w:rsidRPr="00271AA6" w:rsidRDefault="00271AA6" w:rsidP="00FE5273">
            <w:pPr>
              <w:spacing w:line="250" w:lineRule="auto"/>
              <w:rPr>
                <w:sz w:val="20"/>
                <w:szCs w:val="20"/>
              </w:rPr>
            </w:pPr>
          </w:p>
          <w:p w14:paraId="6CC8DB73" w14:textId="77777777" w:rsidR="00620305" w:rsidRPr="00271AA6" w:rsidRDefault="00620305" w:rsidP="00FE5273">
            <w:pPr>
              <w:spacing w:line="250" w:lineRule="auto"/>
              <w:rPr>
                <w:sz w:val="20"/>
                <w:szCs w:val="20"/>
              </w:rPr>
            </w:pPr>
          </w:p>
          <w:p w14:paraId="11598BCB" w14:textId="77777777" w:rsidR="007E4D10" w:rsidRPr="00271AA6" w:rsidRDefault="007E4D10" w:rsidP="00FE5273">
            <w:pPr>
              <w:spacing w:line="250" w:lineRule="auto"/>
              <w:rPr>
                <w:sz w:val="20"/>
                <w:szCs w:val="20"/>
              </w:rPr>
            </w:pPr>
          </w:p>
          <w:p w14:paraId="368CF86B" w14:textId="21D55CE5" w:rsidR="007E4D10" w:rsidRPr="00271AA6" w:rsidRDefault="007E4D10" w:rsidP="00FE5273">
            <w:pPr>
              <w:spacing w:line="250" w:lineRule="auto"/>
              <w:rPr>
                <w:sz w:val="20"/>
                <w:szCs w:val="20"/>
              </w:rPr>
            </w:pPr>
          </w:p>
        </w:tc>
      </w:tr>
    </w:tbl>
    <w:p w14:paraId="4F0B260D" w14:textId="2D5AABCE" w:rsidR="00140239" w:rsidRPr="00271AA6" w:rsidRDefault="00140239" w:rsidP="00FE5273">
      <w:pPr>
        <w:pStyle w:val="BodyText"/>
        <w:spacing w:line="250" w:lineRule="auto"/>
        <w:rPr>
          <w:sz w:val="20"/>
          <w:szCs w:val="20"/>
        </w:rPr>
      </w:pPr>
    </w:p>
    <w:p w14:paraId="43138B9A" w14:textId="7B8C25A8" w:rsidR="00C86234" w:rsidRPr="00271AA6" w:rsidRDefault="009B735F" w:rsidP="00271AA6">
      <w:pPr>
        <w:pStyle w:val="Heading3"/>
        <w:tabs>
          <w:tab w:val="left" w:pos="10800"/>
        </w:tabs>
        <w:spacing w:before="62" w:after="240"/>
        <w:ind w:left="0"/>
        <w:rPr>
          <w:spacing w:val="-22"/>
          <w:sz w:val="20"/>
          <w:szCs w:val="20"/>
          <w:shd w:val="clear" w:color="auto" w:fill="DCDCDC"/>
        </w:rPr>
      </w:pPr>
      <w:bookmarkStart w:id="6" w:name="_Hlk21592754"/>
      <w:r w:rsidRPr="00271AA6">
        <w:rPr>
          <w:sz w:val="20"/>
          <w:szCs w:val="20"/>
          <w:shd w:val="clear" w:color="auto" w:fill="DCDCDC"/>
        </w:rPr>
        <w:t xml:space="preserve">Section 3. </w:t>
      </w:r>
      <w:r w:rsidR="00BC1FA8" w:rsidRPr="00271AA6">
        <w:rPr>
          <w:sz w:val="20"/>
          <w:szCs w:val="20"/>
          <w:shd w:val="clear" w:color="auto" w:fill="DCDCDC"/>
        </w:rPr>
        <w:t>QC for Winter Protection</w:t>
      </w:r>
      <w:r w:rsidRPr="00271AA6">
        <w:rPr>
          <w:spacing w:val="-22"/>
          <w:sz w:val="20"/>
          <w:szCs w:val="20"/>
          <w:shd w:val="clear" w:color="auto" w:fill="DCDCDC"/>
        </w:rPr>
        <w:tab/>
      </w:r>
    </w:p>
    <w:p w14:paraId="3A155554" w14:textId="6478C685" w:rsidR="009B735F" w:rsidRPr="00271AA6" w:rsidRDefault="00BC1FA8" w:rsidP="008E6911">
      <w:pPr>
        <w:pStyle w:val="ListParagraph"/>
        <w:numPr>
          <w:ilvl w:val="0"/>
          <w:numId w:val="10"/>
        </w:numPr>
        <w:tabs>
          <w:tab w:val="left" w:pos="425"/>
        </w:tabs>
        <w:spacing w:before="48"/>
        <w:rPr>
          <w:b/>
          <w:sz w:val="20"/>
          <w:szCs w:val="20"/>
        </w:rPr>
      </w:pPr>
      <w:r w:rsidRPr="00271AA6">
        <w:rPr>
          <w:b/>
          <w:sz w:val="20"/>
          <w:szCs w:val="20"/>
        </w:rPr>
        <w:t>Temperature Probes</w:t>
      </w:r>
    </w:p>
    <w:p w14:paraId="5B9A6311" w14:textId="4E216484" w:rsidR="00BC1FA8" w:rsidRPr="00271AA6" w:rsidRDefault="00620305" w:rsidP="00620305">
      <w:pPr>
        <w:pStyle w:val="BodyTextIndent"/>
        <w:ind w:left="0"/>
        <w:rPr>
          <w:sz w:val="20"/>
          <w:szCs w:val="20"/>
        </w:rPr>
      </w:pPr>
      <w:r w:rsidRPr="00271AA6">
        <w:rPr>
          <w:sz w:val="20"/>
          <w:szCs w:val="20"/>
        </w:rPr>
        <w:t>P</w:t>
      </w:r>
      <w:r w:rsidR="00BC1FA8" w:rsidRPr="00271AA6">
        <w:rPr>
          <w:sz w:val="20"/>
          <w:szCs w:val="20"/>
        </w:rPr>
        <w:t xml:space="preserve">rovide a plan to install and utilize temperature </w:t>
      </w:r>
      <w:r w:rsidR="00466C32">
        <w:rPr>
          <w:sz w:val="20"/>
          <w:szCs w:val="20"/>
        </w:rPr>
        <w:t>sensors</w:t>
      </w:r>
      <w:bookmarkStart w:id="7" w:name="_Hlk31278786"/>
      <w:r w:rsidRPr="00271AA6">
        <w:rPr>
          <w:sz w:val="20"/>
          <w:szCs w:val="20"/>
        </w:rPr>
        <w:t xml:space="preserve"> per the </w:t>
      </w:r>
      <w:r w:rsidR="00466C32" w:rsidRPr="00466C32">
        <w:rPr>
          <w:sz w:val="20"/>
          <w:szCs w:val="20"/>
        </w:rPr>
        <w:t>Portland Cement Concrete</w:t>
      </w:r>
      <w:r w:rsidR="00466C32">
        <w:rPr>
          <w:sz w:val="20"/>
          <w:szCs w:val="20"/>
        </w:rPr>
        <w:t xml:space="preserve"> </w:t>
      </w:r>
      <w:r w:rsidRPr="00271AA6">
        <w:rPr>
          <w:sz w:val="20"/>
          <w:szCs w:val="20"/>
        </w:rPr>
        <w:t>SP</w:t>
      </w:r>
      <w:r w:rsidR="00BC1FA8" w:rsidRPr="00271AA6">
        <w:rPr>
          <w:sz w:val="20"/>
          <w:szCs w:val="20"/>
        </w:rPr>
        <w:t>.</w:t>
      </w:r>
      <w:bookmarkEnd w:id="7"/>
      <w:r w:rsidRPr="00271AA6">
        <w:rPr>
          <w:sz w:val="20"/>
          <w:szCs w:val="20"/>
        </w:rPr>
        <w:t xml:space="preserve"> </w:t>
      </w:r>
      <w:r w:rsidR="00213A18">
        <w:rPr>
          <w:sz w:val="20"/>
          <w:szCs w:val="20"/>
        </w:rPr>
        <w:t xml:space="preserve"> </w:t>
      </w:r>
      <w:r w:rsidR="008C07FD">
        <w:rPr>
          <w:sz w:val="20"/>
          <w:szCs w:val="20"/>
        </w:rPr>
        <w:t xml:space="preserve">Record the temperature readings and calculate the maturity values on the Illinois Tollway Testing Form (TTF) 011 Maturity – Field Data to estimate the strength of the in-place concrete. </w:t>
      </w:r>
      <w:r w:rsidR="00213A18">
        <w:rPr>
          <w:sz w:val="20"/>
          <w:szCs w:val="20"/>
        </w:rPr>
        <w:t xml:space="preserve"> </w:t>
      </w:r>
      <w:r w:rsidR="008C07FD">
        <w:rPr>
          <w:sz w:val="20"/>
          <w:szCs w:val="20"/>
        </w:rPr>
        <w:t xml:space="preserve">Report temperature sensor data in </w:t>
      </w:r>
      <w:r w:rsidR="008C07FD" w:rsidRPr="00001108">
        <w:rPr>
          <w:sz w:val="20"/>
          <w:szCs w:val="20"/>
        </w:rPr>
        <w:t>WBPM Documents – 03 Construction / 11 PC Concrete Mix Control / 07 Related Correspondence</w:t>
      </w:r>
      <w:r w:rsidR="008C07FD">
        <w:rPr>
          <w:sz w:val="20"/>
          <w:szCs w:val="20"/>
        </w:rPr>
        <w:t xml:space="preserve">. </w:t>
      </w:r>
      <w:r w:rsidR="008C07FD" w:rsidRPr="00001108">
        <w:rPr>
          <w:sz w:val="20"/>
          <w:szCs w:val="20"/>
        </w:rPr>
        <w:t xml:space="preserve"> </w:t>
      </w:r>
      <w:r w:rsidR="00BC1FA8" w:rsidRPr="00271AA6">
        <w:rPr>
          <w:sz w:val="20"/>
          <w:szCs w:val="20"/>
        </w:rPr>
        <w:t xml:space="preserve">Provide a </w:t>
      </w:r>
      <w:r w:rsidRPr="00271AA6">
        <w:rPr>
          <w:sz w:val="20"/>
          <w:szCs w:val="20"/>
        </w:rPr>
        <w:t>schematic</w:t>
      </w:r>
      <w:r w:rsidR="00BC1FA8" w:rsidRPr="00271AA6">
        <w:rPr>
          <w:sz w:val="20"/>
          <w:szCs w:val="20"/>
        </w:rPr>
        <w:t xml:space="preserve"> for installation location of temperature </w:t>
      </w:r>
      <w:r w:rsidR="00466C32">
        <w:rPr>
          <w:sz w:val="20"/>
          <w:szCs w:val="20"/>
        </w:rPr>
        <w:t>sensors</w:t>
      </w:r>
      <w:r w:rsidR="00BC1FA8" w:rsidRPr="00271AA6">
        <w:rPr>
          <w:sz w:val="20"/>
          <w:szCs w:val="20"/>
        </w:rPr>
        <w:t xml:space="preserve">. </w:t>
      </w: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10790"/>
      </w:tblGrid>
      <w:tr w:rsidR="00BC1FA8" w:rsidRPr="00271AA6" w14:paraId="7D37D2B3" w14:textId="77777777" w:rsidTr="00BB5EE5">
        <w:trPr>
          <w:trHeight w:val="70"/>
        </w:trPr>
        <w:tc>
          <w:tcPr>
            <w:tcW w:w="10790" w:type="dxa"/>
          </w:tcPr>
          <w:p w14:paraId="0AE56A6A" w14:textId="77777777" w:rsidR="00BC1FA8" w:rsidRPr="00271AA6" w:rsidRDefault="00BC1FA8" w:rsidP="00E6401C">
            <w:pPr>
              <w:spacing w:line="250" w:lineRule="auto"/>
              <w:rPr>
                <w:sz w:val="20"/>
                <w:szCs w:val="20"/>
              </w:rPr>
            </w:pPr>
          </w:p>
          <w:p w14:paraId="23B88C4C" w14:textId="77777777" w:rsidR="00620305" w:rsidRPr="00271AA6" w:rsidRDefault="00620305" w:rsidP="00E6401C">
            <w:pPr>
              <w:spacing w:line="250" w:lineRule="auto"/>
              <w:rPr>
                <w:sz w:val="20"/>
                <w:szCs w:val="20"/>
              </w:rPr>
            </w:pPr>
          </w:p>
          <w:p w14:paraId="4A89EA78" w14:textId="26824568" w:rsidR="00620305" w:rsidRPr="00271AA6" w:rsidRDefault="00620305" w:rsidP="00E6401C">
            <w:pPr>
              <w:spacing w:line="250" w:lineRule="auto"/>
              <w:rPr>
                <w:sz w:val="20"/>
                <w:szCs w:val="20"/>
              </w:rPr>
            </w:pPr>
          </w:p>
          <w:p w14:paraId="6EAD5C34" w14:textId="0BB7244A" w:rsidR="00620305" w:rsidRPr="00271AA6" w:rsidRDefault="00620305" w:rsidP="00E6401C">
            <w:pPr>
              <w:spacing w:line="250" w:lineRule="auto"/>
              <w:rPr>
                <w:sz w:val="20"/>
                <w:szCs w:val="20"/>
              </w:rPr>
            </w:pPr>
          </w:p>
          <w:p w14:paraId="0BF7E5DB" w14:textId="659405E4" w:rsidR="00620305" w:rsidRDefault="00620305" w:rsidP="00E6401C">
            <w:pPr>
              <w:spacing w:line="250" w:lineRule="auto"/>
              <w:rPr>
                <w:sz w:val="20"/>
                <w:szCs w:val="20"/>
              </w:rPr>
            </w:pPr>
          </w:p>
          <w:p w14:paraId="7AB2F702" w14:textId="77777777" w:rsidR="00271AA6" w:rsidRPr="00271AA6" w:rsidRDefault="00271AA6" w:rsidP="00E6401C">
            <w:pPr>
              <w:spacing w:line="250" w:lineRule="auto"/>
              <w:rPr>
                <w:sz w:val="20"/>
                <w:szCs w:val="20"/>
              </w:rPr>
            </w:pPr>
          </w:p>
          <w:p w14:paraId="4CD75DD7" w14:textId="27F4C9F3" w:rsidR="00620305" w:rsidRPr="00271AA6" w:rsidRDefault="00620305" w:rsidP="00E6401C">
            <w:pPr>
              <w:spacing w:line="250" w:lineRule="auto"/>
              <w:rPr>
                <w:sz w:val="20"/>
                <w:szCs w:val="20"/>
              </w:rPr>
            </w:pPr>
          </w:p>
        </w:tc>
      </w:tr>
    </w:tbl>
    <w:p w14:paraId="7FA49B6C" w14:textId="77777777" w:rsidR="00957598" w:rsidRDefault="00957598" w:rsidP="00957598">
      <w:pPr>
        <w:pStyle w:val="ListParagraph"/>
        <w:widowControl/>
        <w:autoSpaceDE/>
        <w:autoSpaceDN/>
        <w:spacing w:line="276" w:lineRule="auto"/>
        <w:ind w:left="424"/>
        <w:contextualSpacing/>
        <w:jc w:val="left"/>
        <w:rPr>
          <w:b/>
          <w:bCs/>
          <w:sz w:val="20"/>
          <w:szCs w:val="20"/>
        </w:rPr>
      </w:pPr>
    </w:p>
    <w:p w14:paraId="2E12276D" w14:textId="070EEA10" w:rsidR="00BC1FA8" w:rsidRPr="00271AA6" w:rsidRDefault="00466C32" w:rsidP="00BC1FA8">
      <w:pPr>
        <w:pStyle w:val="ListParagraph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left"/>
        <w:rPr>
          <w:b/>
          <w:bCs/>
          <w:sz w:val="20"/>
          <w:szCs w:val="20"/>
        </w:rPr>
      </w:pPr>
      <w:r w:rsidRPr="00466C32">
        <w:rPr>
          <w:b/>
          <w:bCs/>
          <w:sz w:val="20"/>
          <w:szCs w:val="20"/>
        </w:rPr>
        <w:lastRenderedPageBreak/>
        <w:t xml:space="preserve">Illinois Tollway Test Procedure (TTP) 014 Estimating Concrete Strength by Maturity </w:t>
      </w:r>
      <w:r>
        <w:rPr>
          <w:b/>
          <w:bCs/>
          <w:sz w:val="20"/>
          <w:szCs w:val="20"/>
        </w:rPr>
        <w:t xml:space="preserve">or </w:t>
      </w:r>
      <w:r w:rsidR="00BC1FA8" w:rsidRPr="00271AA6">
        <w:rPr>
          <w:b/>
          <w:bCs/>
          <w:sz w:val="20"/>
          <w:szCs w:val="20"/>
        </w:rPr>
        <w:t>Field Cured Cylinders</w:t>
      </w:r>
    </w:p>
    <w:p w14:paraId="7A7A8EC1" w14:textId="45C482FC" w:rsidR="00466C32" w:rsidRDefault="00466C32" w:rsidP="00466C32">
      <w:pPr>
        <w:pStyle w:val="ListParagraph"/>
        <w:widowControl/>
        <w:numPr>
          <w:ilvl w:val="0"/>
          <w:numId w:val="27"/>
        </w:numPr>
        <w:autoSpaceDE/>
        <w:autoSpaceDN/>
        <w:spacing w:line="276" w:lineRule="auto"/>
        <w:contextualSpacing/>
        <w:rPr>
          <w:sz w:val="20"/>
          <w:szCs w:val="20"/>
        </w:rPr>
      </w:pPr>
      <w:r>
        <w:rPr>
          <w:sz w:val="20"/>
          <w:szCs w:val="20"/>
        </w:rPr>
        <w:t>Provide documentation required by TTP 014</w:t>
      </w:r>
      <w:r w:rsidR="001403D9">
        <w:rPr>
          <w:sz w:val="20"/>
          <w:szCs w:val="20"/>
        </w:rPr>
        <w:t xml:space="preserve"> for Tollway Mix Designs</w:t>
      </w:r>
      <w:r>
        <w:rPr>
          <w:sz w:val="20"/>
          <w:szCs w:val="20"/>
        </w:rPr>
        <w:t xml:space="preserve">. </w:t>
      </w:r>
    </w:p>
    <w:p w14:paraId="1A499979" w14:textId="70F56644" w:rsidR="00844DC3" w:rsidRPr="008C07FD" w:rsidRDefault="001403D9" w:rsidP="00BB5EE5">
      <w:pPr>
        <w:pStyle w:val="ListParagraph"/>
        <w:widowControl/>
        <w:numPr>
          <w:ilvl w:val="0"/>
          <w:numId w:val="27"/>
        </w:numPr>
        <w:autoSpaceDE/>
        <w:autoSpaceDN/>
        <w:spacing w:line="276" w:lineRule="auto"/>
        <w:contextualSpacing/>
        <w:rPr>
          <w:sz w:val="20"/>
          <w:szCs w:val="20"/>
        </w:rPr>
      </w:pPr>
      <w:r>
        <w:rPr>
          <w:sz w:val="20"/>
          <w:szCs w:val="20"/>
        </w:rPr>
        <w:t xml:space="preserve">Provide a plan when </w:t>
      </w:r>
      <w:r w:rsidR="00466C32">
        <w:rPr>
          <w:sz w:val="20"/>
          <w:szCs w:val="20"/>
        </w:rPr>
        <w:t>field cured cylinders are to be used</w:t>
      </w:r>
      <w:r w:rsidR="00844DC3" w:rsidRPr="008C07FD">
        <w:rPr>
          <w:sz w:val="20"/>
          <w:szCs w:val="20"/>
        </w:rPr>
        <w:t xml:space="preserve"> </w:t>
      </w:r>
      <w:r w:rsidR="0034558A">
        <w:rPr>
          <w:sz w:val="20"/>
          <w:szCs w:val="20"/>
        </w:rPr>
        <w:t xml:space="preserve">for IDOT Mix Designs, </w:t>
      </w:r>
      <w:r w:rsidR="00844DC3" w:rsidRPr="008C07FD">
        <w:rPr>
          <w:sz w:val="20"/>
          <w:szCs w:val="20"/>
        </w:rPr>
        <w:t xml:space="preserve">during </w:t>
      </w:r>
      <w:r w:rsidR="00EC2007" w:rsidRPr="008C07FD">
        <w:rPr>
          <w:sz w:val="20"/>
          <w:szCs w:val="20"/>
        </w:rPr>
        <w:t xml:space="preserve">placements requiring </w:t>
      </w:r>
      <w:r w:rsidR="00844DC3" w:rsidRPr="008C07FD">
        <w:rPr>
          <w:sz w:val="20"/>
          <w:szCs w:val="20"/>
        </w:rPr>
        <w:t>cold weather protection</w:t>
      </w:r>
      <w:r w:rsidR="00620305" w:rsidRPr="008C07FD">
        <w:rPr>
          <w:sz w:val="20"/>
          <w:szCs w:val="20"/>
        </w:rPr>
        <w:t xml:space="preserve"> </w:t>
      </w:r>
      <w:r w:rsidR="00466C32">
        <w:rPr>
          <w:sz w:val="20"/>
          <w:szCs w:val="20"/>
        </w:rPr>
        <w:t xml:space="preserve">that meets </w:t>
      </w:r>
      <w:r w:rsidR="00620305" w:rsidRPr="008C07FD">
        <w:rPr>
          <w:sz w:val="20"/>
          <w:szCs w:val="20"/>
        </w:rPr>
        <w:t xml:space="preserve">the </w:t>
      </w:r>
      <w:r w:rsidR="00466C32" w:rsidRPr="00466C32">
        <w:rPr>
          <w:sz w:val="20"/>
          <w:szCs w:val="20"/>
        </w:rPr>
        <w:t xml:space="preserve">Portland Cement Concrete </w:t>
      </w:r>
      <w:r w:rsidR="00620305" w:rsidRPr="008C07FD">
        <w:rPr>
          <w:sz w:val="20"/>
          <w:szCs w:val="20"/>
        </w:rPr>
        <w:t>SP</w:t>
      </w:r>
      <w:r w:rsidR="00844DC3" w:rsidRPr="008C07FD">
        <w:rPr>
          <w:sz w:val="20"/>
          <w:szCs w:val="20"/>
        </w:rPr>
        <w:t>.</w:t>
      </w:r>
      <w:r w:rsidR="00377719" w:rsidRPr="008C07FD">
        <w:rPr>
          <w:sz w:val="20"/>
          <w:szCs w:val="20"/>
        </w:rPr>
        <w:t xml:space="preserve"> </w:t>
      </w:r>
      <w:r w:rsidR="00844DC3" w:rsidRPr="008C07FD">
        <w:rPr>
          <w:sz w:val="20"/>
          <w:szCs w:val="20"/>
        </w:rPr>
        <w:t xml:space="preserve">Include details including </w:t>
      </w:r>
      <w:r w:rsidR="00377719" w:rsidRPr="008C07FD">
        <w:rPr>
          <w:sz w:val="20"/>
          <w:szCs w:val="20"/>
        </w:rPr>
        <w:t xml:space="preserve">but not limited to </w:t>
      </w:r>
      <w:r w:rsidR="00844DC3" w:rsidRPr="008C07FD">
        <w:rPr>
          <w:sz w:val="20"/>
          <w:szCs w:val="20"/>
        </w:rPr>
        <w:t>the following:</w:t>
      </w:r>
    </w:p>
    <w:p w14:paraId="1C2981AE" w14:textId="5F9E28AB" w:rsidR="00EC2007" w:rsidRPr="00271AA6" w:rsidRDefault="00EC2007" w:rsidP="00BB5EE5">
      <w:pPr>
        <w:pStyle w:val="ListParagraph"/>
        <w:widowControl/>
        <w:numPr>
          <w:ilvl w:val="0"/>
          <w:numId w:val="27"/>
        </w:numPr>
        <w:autoSpaceDE/>
        <w:autoSpaceDN/>
        <w:spacing w:line="276" w:lineRule="auto"/>
        <w:contextualSpacing/>
        <w:rPr>
          <w:sz w:val="20"/>
          <w:szCs w:val="20"/>
        </w:rPr>
      </w:pPr>
      <w:bookmarkStart w:id="8" w:name="_Hlk31278985"/>
      <w:r w:rsidRPr="00271AA6">
        <w:rPr>
          <w:sz w:val="20"/>
          <w:szCs w:val="20"/>
        </w:rPr>
        <w:t>Type of initial curing cylinder storage</w:t>
      </w:r>
    </w:p>
    <w:p w14:paraId="602404B6" w14:textId="051F3E57" w:rsidR="00844DC3" w:rsidRPr="00271AA6" w:rsidRDefault="00377719" w:rsidP="00BB5EE5">
      <w:pPr>
        <w:pStyle w:val="ListParagraph"/>
        <w:widowControl/>
        <w:numPr>
          <w:ilvl w:val="0"/>
          <w:numId w:val="27"/>
        </w:numPr>
        <w:autoSpaceDE/>
        <w:autoSpaceDN/>
        <w:spacing w:line="276" w:lineRule="auto"/>
        <w:contextualSpacing/>
        <w:rPr>
          <w:sz w:val="20"/>
          <w:szCs w:val="20"/>
        </w:rPr>
      </w:pPr>
      <w:r w:rsidRPr="00271AA6">
        <w:rPr>
          <w:sz w:val="20"/>
          <w:szCs w:val="20"/>
        </w:rPr>
        <w:t>Planned l</w:t>
      </w:r>
      <w:r w:rsidR="00844DC3" w:rsidRPr="00271AA6">
        <w:rPr>
          <w:sz w:val="20"/>
          <w:szCs w:val="20"/>
        </w:rPr>
        <w:t xml:space="preserve">ocation </w:t>
      </w:r>
      <w:r w:rsidRPr="00271AA6">
        <w:rPr>
          <w:sz w:val="20"/>
          <w:szCs w:val="20"/>
        </w:rPr>
        <w:t xml:space="preserve">and orientation of </w:t>
      </w:r>
      <w:r w:rsidR="00844DC3" w:rsidRPr="00271AA6">
        <w:rPr>
          <w:sz w:val="20"/>
          <w:szCs w:val="20"/>
        </w:rPr>
        <w:t>cylinders</w:t>
      </w:r>
      <w:r w:rsidRPr="00271AA6">
        <w:rPr>
          <w:sz w:val="20"/>
          <w:szCs w:val="20"/>
        </w:rPr>
        <w:t xml:space="preserve"> following initial curing</w:t>
      </w:r>
      <w:r w:rsidR="001032FD" w:rsidRPr="00271AA6">
        <w:rPr>
          <w:sz w:val="20"/>
          <w:szCs w:val="20"/>
        </w:rPr>
        <w:t xml:space="preserve"> to ensure field cylinders are cured in the same manner as the item</w:t>
      </w:r>
      <w:bookmarkStart w:id="9" w:name="_GoBack"/>
      <w:bookmarkEnd w:id="9"/>
    </w:p>
    <w:p w14:paraId="285D64F0" w14:textId="1E88C582" w:rsidR="00844DC3" w:rsidRPr="00271AA6" w:rsidRDefault="00377719" w:rsidP="00BB5EE5">
      <w:pPr>
        <w:pStyle w:val="ListParagraph"/>
        <w:widowControl/>
        <w:numPr>
          <w:ilvl w:val="0"/>
          <w:numId w:val="27"/>
        </w:numPr>
        <w:autoSpaceDE/>
        <w:autoSpaceDN/>
        <w:spacing w:line="276" w:lineRule="auto"/>
        <w:contextualSpacing/>
        <w:rPr>
          <w:sz w:val="20"/>
          <w:szCs w:val="20"/>
        </w:rPr>
      </w:pPr>
      <w:r w:rsidRPr="00271AA6">
        <w:rPr>
          <w:sz w:val="20"/>
          <w:szCs w:val="20"/>
        </w:rPr>
        <w:t>Ages (days) to be picked up and tested</w:t>
      </w:r>
    </w:p>
    <w:bookmarkEnd w:id="8"/>
    <w:p w14:paraId="21B4B8CB" w14:textId="77777777" w:rsidR="001032FD" w:rsidRPr="00271AA6" w:rsidRDefault="001032FD" w:rsidP="001032FD">
      <w:pPr>
        <w:pStyle w:val="Heading2"/>
        <w:spacing w:line="250" w:lineRule="auto"/>
        <w:ind w:left="0"/>
        <w:jc w:val="both"/>
        <w:rPr>
          <w:rFonts w:ascii="Arial" w:hAnsi="Arial" w:cs="Arial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10790"/>
      </w:tblGrid>
      <w:tr w:rsidR="001032FD" w:rsidRPr="00271AA6" w14:paraId="0E0175C2" w14:textId="77777777" w:rsidTr="00E6401C">
        <w:trPr>
          <w:trHeight w:val="404"/>
        </w:trPr>
        <w:tc>
          <w:tcPr>
            <w:tcW w:w="10790" w:type="dxa"/>
          </w:tcPr>
          <w:p w14:paraId="5918C458" w14:textId="77777777" w:rsidR="001032FD" w:rsidRPr="00271AA6" w:rsidRDefault="001032FD" w:rsidP="00E6401C">
            <w:pPr>
              <w:spacing w:line="250" w:lineRule="auto"/>
              <w:rPr>
                <w:sz w:val="20"/>
                <w:szCs w:val="20"/>
              </w:rPr>
            </w:pPr>
          </w:p>
          <w:p w14:paraId="4C0E497F" w14:textId="77777777" w:rsidR="00620305" w:rsidRPr="00271AA6" w:rsidRDefault="00620305" w:rsidP="00E6401C">
            <w:pPr>
              <w:spacing w:line="250" w:lineRule="auto"/>
              <w:rPr>
                <w:sz w:val="20"/>
                <w:szCs w:val="20"/>
              </w:rPr>
            </w:pPr>
          </w:p>
          <w:p w14:paraId="6D9C5BB8" w14:textId="77777777" w:rsidR="00620305" w:rsidRPr="00271AA6" w:rsidRDefault="00620305" w:rsidP="00E6401C">
            <w:pPr>
              <w:spacing w:line="250" w:lineRule="auto"/>
              <w:rPr>
                <w:sz w:val="20"/>
                <w:szCs w:val="20"/>
              </w:rPr>
            </w:pPr>
          </w:p>
          <w:p w14:paraId="61236874" w14:textId="77777777" w:rsidR="00620305" w:rsidRPr="00271AA6" w:rsidRDefault="00620305" w:rsidP="00E6401C">
            <w:pPr>
              <w:spacing w:line="250" w:lineRule="auto"/>
              <w:rPr>
                <w:sz w:val="20"/>
                <w:szCs w:val="20"/>
              </w:rPr>
            </w:pPr>
          </w:p>
          <w:p w14:paraId="7624FC15" w14:textId="77777777" w:rsidR="00620305" w:rsidRPr="00271AA6" w:rsidRDefault="00620305" w:rsidP="00E6401C">
            <w:pPr>
              <w:spacing w:line="250" w:lineRule="auto"/>
              <w:rPr>
                <w:sz w:val="20"/>
                <w:szCs w:val="20"/>
              </w:rPr>
            </w:pPr>
          </w:p>
          <w:p w14:paraId="668A98FE" w14:textId="77777777" w:rsidR="00620305" w:rsidRPr="00271AA6" w:rsidRDefault="00620305" w:rsidP="00E6401C">
            <w:pPr>
              <w:spacing w:line="250" w:lineRule="auto"/>
              <w:rPr>
                <w:sz w:val="20"/>
                <w:szCs w:val="20"/>
              </w:rPr>
            </w:pPr>
          </w:p>
          <w:p w14:paraId="4DFB6328" w14:textId="77777777" w:rsidR="00620305" w:rsidRPr="00271AA6" w:rsidRDefault="00620305" w:rsidP="00E6401C">
            <w:pPr>
              <w:spacing w:line="250" w:lineRule="auto"/>
              <w:rPr>
                <w:sz w:val="20"/>
                <w:szCs w:val="20"/>
              </w:rPr>
            </w:pPr>
          </w:p>
          <w:p w14:paraId="6C3C0407" w14:textId="77777777" w:rsidR="00620305" w:rsidRPr="00271AA6" w:rsidRDefault="00620305" w:rsidP="00E6401C">
            <w:pPr>
              <w:spacing w:line="250" w:lineRule="auto"/>
              <w:rPr>
                <w:sz w:val="20"/>
                <w:szCs w:val="20"/>
              </w:rPr>
            </w:pPr>
          </w:p>
          <w:p w14:paraId="47649C12" w14:textId="77777777" w:rsidR="00620305" w:rsidRPr="00271AA6" w:rsidRDefault="00620305" w:rsidP="00E6401C">
            <w:pPr>
              <w:spacing w:line="250" w:lineRule="auto"/>
              <w:rPr>
                <w:sz w:val="20"/>
                <w:szCs w:val="20"/>
              </w:rPr>
            </w:pPr>
          </w:p>
          <w:p w14:paraId="76BF5DE6" w14:textId="77777777" w:rsidR="00620305" w:rsidRPr="00271AA6" w:rsidRDefault="00620305" w:rsidP="00E6401C">
            <w:pPr>
              <w:spacing w:line="250" w:lineRule="auto"/>
              <w:rPr>
                <w:sz w:val="20"/>
                <w:szCs w:val="20"/>
              </w:rPr>
            </w:pPr>
          </w:p>
          <w:p w14:paraId="2D220AB4" w14:textId="79C43202" w:rsidR="00620305" w:rsidRPr="00271AA6" w:rsidRDefault="00620305" w:rsidP="00E6401C">
            <w:pPr>
              <w:spacing w:line="250" w:lineRule="auto"/>
              <w:rPr>
                <w:sz w:val="20"/>
                <w:szCs w:val="20"/>
              </w:rPr>
            </w:pPr>
          </w:p>
        </w:tc>
      </w:tr>
    </w:tbl>
    <w:p w14:paraId="31D6AFE8" w14:textId="1E4C53CD" w:rsidR="005327B0" w:rsidRPr="00271AA6" w:rsidRDefault="005327B0" w:rsidP="006566DD">
      <w:pPr>
        <w:pStyle w:val="Heading2"/>
        <w:spacing w:line="250" w:lineRule="auto"/>
        <w:ind w:left="0"/>
        <w:jc w:val="both"/>
        <w:rPr>
          <w:rFonts w:ascii="Arial" w:hAnsi="Arial" w:cs="Arial"/>
        </w:rPr>
      </w:pPr>
    </w:p>
    <w:bookmarkEnd w:id="6"/>
    <w:p w14:paraId="2DC875B4" w14:textId="32C07056" w:rsidR="005E4FDF" w:rsidRPr="00271AA6" w:rsidRDefault="00A9705C" w:rsidP="00271AA6">
      <w:pPr>
        <w:pStyle w:val="Heading3"/>
        <w:tabs>
          <w:tab w:val="left" w:pos="10800"/>
        </w:tabs>
        <w:spacing w:before="62" w:after="240"/>
        <w:ind w:left="0"/>
        <w:rPr>
          <w:sz w:val="20"/>
          <w:szCs w:val="20"/>
          <w:shd w:val="clear" w:color="auto" w:fill="DCDCDC"/>
        </w:rPr>
      </w:pPr>
      <w:r w:rsidRPr="00271AA6">
        <w:rPr>
          <w:sz w:val="20"/>
          <w:szCs w:val="20"/>
          <w:shd w:val="clear" w:color="auto" w:fill="DCDCDC"/>
        </w:rPr>
        <w:t xml:space="preserve">Section </w:t>
      </w:r>
      <w:r w:rsidR="008E6911" w:rsidRPr="00271AA6">
        <w:rPr>
          <w:sz w:val="20"/>
          <w:szCs w:val="20"/>
          <w:shd w:val="clear" w:color="auto" w:fill="DCDCDC"/>
        </w:rPr>
        <w:t>4</w:t>
      </w:r>
      <w:r w:rsidRPr="00271AA6">
        <w:rPr>
          <w:sz w:val="20"/>
          <w:szCs w:val="20"/>
          <w:shd w:val="clear" w:color="auto" w:fill="DCDCDC"/>
        </w:rPr>
        <w:t xml:space="preserve">. </w:t>
      </w:r>
      <w:r w:rsidR="00925C7B" w:rsidRPr="00271AA6">
        <w:rPr>
          <w:sz w:val="20"/>
          <w:szCs w:val="20"/>
          <w:shd w:val="clear" w:color="auto" w:fill="DCDCDC"/>
        </w:rPr>
        <w:t>Corrective Action</w:t>
      </w:r>
      <w:r w:rsidRPr="00271AA6">
        <w:rPr>
          <w:sz w:val="20"/>
          <w:szCs w:val="20"/>
          <w:shd w:val="clear" w:color="auto" w:fill="DCDCDC"/>
        </w:rPr>
        <w:tab/>
      </w:r>
      <w:bookmarkStart w:id="10" w:name="_Hlk21600955"/>
    </w:p>
    <w:p w14:paraId="58CA2F0A" w14:textId="77D3142B" w:rsidR="001032FD" w:rsidRPr="00271AA6" w:rsidRDefault="00377719" w:rsidP="001032FD">
      <w:pPr>
        <w:pStyle w:val="Heading2"/>
        <w:spacing w:line="250" w:lineRule="auto"/>
        <w:ind w:left="0"/>
        <w:rPr>
          <w:rFonts w:ascii="Arial" w:hAnsi="Arial" w:cs="Arial"/>
        </w:rPr>
      </w:pPr>
      <w:bookmarkStart w:id="11" w:name="_Hlk31279138"/>
      <w:r w:rsidRPr="00271AA6">
        <w:rPr>
          <w:rFonts w:ascii="Arial" w:hAnsi="Arial" w:cs="Arial"/>
        </w:rPr>
        <w:t xml:space="preserve">State scenarios in which the Contractor will implement their plan of corrective action as per the </w:t>
      </w:r>
      <w:r w:rsidR="00466C32" w:rsidRPr="00466C32">
        <w:rPr>
          <w:rFonts w:ascii="Arial" w:hAnsi="Arial" w:cs="Arial"/>
        </w:rPr>
        <w:t>Portland Cement Concrete</w:t>
      </w:r>
      <w:r w:rsidRPr="00271AA6">
        <w:rPr>
          <w:rFonts w:ascii="Arial" w:hAnsi="Arial" w:cs="Arial"/>
        </w:rPr>
        <w:t xml:space="preserve"> SP.</w:t>
      </w:r>
      <w:bookmarkEnd w:id="11"/>
      <w:r w:rsidRPr="00271AA6">
        <w:rPr>
          <w:rFonts w:ascii="Arial" w:hAnsi="Arial" w:cs="Arial"/>
        </w:rPr>
        <w:t xml:space="preserve"> </w:t>
      </w:r>
      <w:r w:rsidR="00A70C51" w:rsidRPr="00271AA6">
        <w:rPr>
          <w:rFonts w:ascii="Arial" w:hAnsi="Arial" w:cs="Arial"/>
        </w:rPr>
        <w:t xml:space="preserve">Provide </w:t>
      </w:r>
      <w:bookmarkStart w:id="12" w:name="_Hlk31279220"/>
      <w:r w:rsidR="00A70C51" w:rsidRPr="00271AA6">
        <w:rPr>
          <w:rFonts w:ascii="Arial" w:hAnsi="Arial" w:cs="Arial"/>
        </w:rPr>
        <w:t>the plan of c</w:t>
      </w:r>
      <w:r w:rsidR="001032FD" w:rsidRPr="00271AA6">
        <w:rPr>
          <w:rFonts w:ascii="Arial" w:hAnsi="Arial" w:cs="Arial"/>
        </w:rPr>
        <w:t xml:space="preserve">orrective action </w:t>
      </w:r>
      <w:r w:rsidR="00A70C51" w:rsidRPr="00271AA6">
        <w:rPr>
          <w:rFonts w:ascii="Arial" w:hAnsi="Arial" w:cs="Arial"/>
        </w:rPr>
        <w:t>to address the</w:t>
      </w:r>
      <w:r w:rsidR="00271AA6" w:rsidRPr="00271AA6">
        <w:rPr>
          <w:rFonts w:ascii="Arial" w:hAnsi="Arial" w:cs="Arial"/>
        </w:rPr>
        <w:t xml:space="preserve">se </w:t>
      </w:r>
      <w:r w:rsidR="00A70C51" w:rsidRPr="00271AA6">
        <w:rPr>
          <w:rFonts w:ascii="Arial" w:hAnsi="Arial" w:cs="Arial"/>
        </w:rPr>
        <w:t>scenarios.</w:t>
      </w:r>
      <w:r w:rsidR="00271AA6" w:rsidRPr="00271AA6">
        <w:rPr>
          <w:rFonts w:ascii="Arial" w:hAnsi="Arial" w:cs="Arial"/>
        </w:rPr>
        <w:t xml:space="preserve"> </w:t>
      </w:r>
      <w:r w:rsidR="00A70C51" w:rsidRPr="00271AA6">
        <w:rPr>
          <w:rFonts w:ascii="Arial" w:hAnsi="Arial" w:cs="Arial"/>
        </w:rPr>
        <w:t xml:space="preserve">The plan </w:t>
      </w:r>
      <w:r w:rsidR="001032FD" w:rsidRPr="00271AA6">
        <w:rPr>
          <w:rFonts w:ascii="Arial" w:hAnsi="Arial" w:cs="Arial"/>
        </w:rPr>
        <w:t>may</w:t>
      </w:r>
      <w:r w:rsidR="008B1F4D" w:rsidRPr="00271AA6">
        <w:rPr>
          <w:rFonts w:ascii="Arial" w:hAnsi="Arial" w:cs="Arial"/>
        </w:rPr>
        <w:t xml:space="preserve"> include</w:t>
      </w:r>
      <w:r w:rsidR="00A70C51" w:rsidRPr="00271AA6">
        <w:rPr>
          <w:rFonts w:ascii="Arial" w:hAnsi="Arial" w:cs="Arial"/>
        </w:rPr>
        <w:t xml:space="preserve">, but </w:t>
      </w:r>
      <w:r w:rsidR="00271AA6" w:rsidRPr="00271AA6">
        <w:rPr>
          <w:rFonts w:ascii="Arial" w:hAnsi="Arial" w:cs="Arial"/>
        </w:rPr>
        <w:t>is</w:t>
      </w:r>
      <w:r w:rsidR="00A70C51" w:rsidRPr="00271AA6">
        <w:rPr>
          <w:rFonts w:ascii="Arial" w:hAnsi="Arial" w:cs="Arial"/>
        </w:rPr>
        <w:t xml:space="preserve"> not limited to</w:t>
      </w:r>
      <w:r w:rsidR="00EC228D" w:rsidRPr="00271AA6">
        <w:rPr>
          <w:rFonts w:ascii="Arial" w:hAnsi="Arial" w:cs="Arial"/>
        </w:rPr>
        <w:t xml:space="preserve"> </w:t>
      </w:r>
      <w:r w:rsidR="001032FD" w:rsidRPr="00271AA6">
        <w:rPr>
          <w:rFonts w:ascii="Arial" w:hAnsi="Arial" w:cs="Arial"/>
        </w:rPr>
        <w:t>the following:</w:t>
      </w:r>
    </w:p>
    <w:p w14:paraId="0DB1322F" w14:textId="3F04D92B" w:rsidR="00A70C51" w:rsidRPr="00271AA6" w:rsidRDefault="001032FD" w:rsidP="001032FD">
      <w:pPr>
        <w:pStyle w:val="Heading2"/>
        <w:numPr>
          <w:ilvl w:val="0"/>
          <w:numId w:val="26"/>
        </w:numPr>
        <w:spacing w:line="250" w:lineRule="auto"/>
        <w:rPr>
          <w:rFonts w:ascii="Arial" w:hAnsi="Arial" w:cs="Arial"/>
        </w:rPr>
      </w:pPr>
      <w:r w:rsidRPr="00271AA6">
        <w:rPr>
          <w:rFonts w:ascii="Arial" w:hAnsi="Arial" w:cs="Arial"/>
        </w:rPr>
        <w:t>Increase</w:t>
      </w:r>
      <w:r w:rsidR="00A70C51" w:rsidRPr="00271AA6">
        <w:rPr>
          <w:rFonts w:ascii="Arial" w:hAnsi="Arial" w:cs="Arial"/>
        </w:rPr>
        <w:t>,</w:t>
      </w:r>
      <w:r w:rsidRPr="00271AA6">
        <w:rPr>
          <w:rFonts w:ascii="Arial" w:hAnsi="Arial" w:cs="Arial"/>
        </w:rPr>
        <w:t xml:space="preserve"> reduc</w:t>
      </w:r>
      <w:r w:rsidR="00A70C51" w:rsidRPr="00271AA6">
        <w:rPr>
          <w:rFonts w:ascii="Arial" w:hAnsi="Arial" w:cs="Arial"/>
        </w:rPr>
        <w:t>e</w:t>
      </w:r>
      <w:r w:rsidRPr="00271AA6">
        <w:rPr>
          <w:rFonts w:ascii="Arial" w:hAnsi="Arial" w:cs="Arial"/>
        </w:rPr>
        <w:t xml:space="preserve"> </w:t>
      </w:r>
      <w:r w:rsidR="00A70C51" w:rsidRPr="00271AA6">
        <w:rPr>
          <w:rFonts w:ascii="Arial" w:hAnsi="Arial" w:cs="Arial"/>
        </w:rPr>
        <w:t xml:space="preserve">or add </w:t>
      </w:r>
      <w:r w:rsidRPr="00271AA6">
        <w:rPr>
          <w:rFonts w:ascii="Arial" w:hAnsi="Arial" w:cs="Arial"/>
        </w:rPr>
        <w:t>heat</w:t>
      </w:r>
      <w:r w:rsidR="00A70C51" w:rsidRPr="00271AA6">
        <w:rPr>
          <w:rFonts w:ascii="Arial" w:hAnsi="Arial" w:cs="Arial"/>
        </w:rPr>
        <w:t xml:space="preserve"> </w:t>
      </w:r>
    </w:p>
    <w:p w14:paraId="4887C727" w14:textId="0F4757ED" w:rsidR="001032FD" w:rsidRPr="00271AA6" w:rsidRDefault="00A70C51" w:rsidP="001032FD">
      <w:pPr>
        <w:pStyle w:val="Heading2"/>
        <w:numPr>
          <w:ilvl w:val="0"/>
          <w:numId w:val="26"/>
        </w:numPr>
        <w:spacing w:line="250" w:lineRule="auto"/>
        <w:rPr>
          <w:rFonts w:ascii="Arial" w:hAnsi="Arial" w:cs="Arial"/>
        </w:rPr>
      </w:pPr>
      <w:r w:rsidRPr="00271AA6">
        <w:rPr>
          <w:rFonts w:ascii="Arial" w:hAnsi="Arial" w:cs="Arial"/>
        </w:rPr>
        <w:t>Alter the winter protection method</w:t>
      </w:r>
    </w:p>
    <w:bookmarkEnd w:id="12"/>
    <w:p w14:paraId="5FA40121" w14:textId="37D3EF0C" w:rsidR="00A70C51" w:rsidRPr="00271AA6" w:rsidRDefault="00A70C51" w:rsidP="00925C7B">
      <w:pPr>
        <w:pStyle w:val="Heading2"/>
        <w:spacing w:line="250" w:lineRule="auto"/>
        <w:ind w:left="0"/>
        <w:jc w:val="both"/>
        <w:rPr>
          <w:rFonts w:ascii="Arial" w:hAnsi="Arial" w:cs="Arial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10790"/>
      </w:tblGrid>
      <w:tr w:rsidR="00925C7B" w:rsidRPr="00271AA6" w14:paraId="1B0BC46D" w14:textId="77777777" w:rsidTr="00E6401C">
        <w:trPr>
          <w:trHeight w:val="404"/>
        </w:trPr>
        <w:tc>
          <w:tcPr>
            <w:tcW w:w="10790" w:type="dxa"/>
          </w:tcPr>
          <w:p w14:paraId="507BFCB5" w14:textId="77777777" w:rsidR="00925C7B" w:rsidRPr="00271AA6" w:rsidRDefault="00925C7B" w:rsidP="00E6401C">
            <w:pPr>
              <w:spacing w:line="250" w:lineRule="auto"/>
              <w:rPr>
                <w:sz w:val="20"/>
                <w:szCs w:val="20"/>
              </w:rPr>
            </w:pPr>
          </w:p>
          <w:p w14:paraId="2752CACA" w14:textId="77777777" w:rsidR="00620305" w:rsidRPr="00271AA6" w:rsidRDefault="00620305" w:rsidP="00E6401C">
            <w:pPr>
              <w:spacing w:line="250" w:lineRule="auto"/>
              <w:rPr>
                <w:sz w:val="20"/>
                <w:szCs w:val="20"/>
              </w:rPr>
            </w:pPr>
          </w:p>
          <w:p w14:paraId="11EFE240" w14:textId="77777777" w:rsidR="00620305" w:rsidRPr="00271AA6" w:rsidRDefault="00620305" w:rsidP="00E6401C">
            <w:pPr>
              <w:spacing w:line="250" w:lineRule="auto"/>
              <w:rPr>
                <w:sz w:val="20"/>
                <w:szCs w:val="20"/>
              </w:rPr>
            </w:pPr>
          </w:p>
          <w:p w14:paraId="0E0E49A5" w14:textId="77777777" w:rsidR="00620305" w:rsidRPr="00271AA6" w:rsidRDefault="00620305" w:rsidP="00E6401C">
            <w:pPr>
              <w:spacing w:line="250" w:lineRule="auto"/>
              <w:rPr>
                <w:sz w:val="20"/>
                <w:szCs w:val="20"/>
              </w:rPr>
            </w:pPr>
          </w:p>
          <w:p w14:paraId="0FEEDC58" w14:textId="77777777" w:rsidR="00620305" w:rsidRPr="00271AA6" w:rsidRDefault="00620305" w:rsidP="00E6401C">
            <w:pPr>
              <w:spacing w:line="250" w:lineRule="auto"/>
              <w:rPr>
                <w:sz w:val="20"/>
                <w:szCs w:val="20"/>
              </w:rPr>
            </w:pPr>
          </w:p>
          <w:p w14:paraId="48C3EA61" w14:textId="77777777" w:rsidR="00620305" w:rsidRPr="00271AA6" w:rsidRDefault="00620305" w:rsidP="00E6401C">
            <w:pPr>
              <w:spacing w:line="250" w:lineRule="auto"/>
              <w:rPr>
                <w:sz w:val="20"/>
                <w:szCs w:val="20"/>
              </w:rPr>
            </w:pPr>
          </w:p>
          <w:p w14:paraId="634BDF47" w14:textId="77777777" w:rsidR="00620305" w:rsidRPr="00271AA6" w:rsidRDefault="00620305" w:rsidP="00E6401C">
            <w:pPr>
              <w:spacing w:line="250" w:lineRule="auto"/>
              <w:rPr>
                <w:sz w:val="20"/>
                <w:szCs w:val="20"/>
              </w:rPr>
            </w:pPr>
          </w:p>
          <w:p w14:paraId="4B95CB55" w14:textId="3EBAF93E" w:rsidR="00620305" w:rsidRDefault="00620305" w:rsidP="00E6401C">
            <w:pPr>
              <w:spacing w:line="250" w:lineRule="auto"/>
              <w:rPr>
                <w:sz w:val="20"/>
                <w:szCs w:val="20"/>
              </w:rPr>
            </w:pPr>
          </w:p>
          <w:p w14:paraId="25F8A08F" w14:textId="77777777" w:rsidR="00271AA6" w:rsidRPr="00271AA6" w:rsidRDefault="00271AA6" w:rsidP="00E6401C">
            <w:pPr>
              <w:spacing w:line="250" w:lineRule="auto"/>
              <w:rPr>
                <w:sz w:val="20"/>
                <w:szCs w:val="20"/>
              </w:rPr>
            </w:pPr>
          </w:p>
          <w:p w14:paraId="24614373" w14:textId="77777777" w:rsidR="00620305" w:rsidRPr="00271AA6" w:rsidRDefault="00620305" w:rsidP="00E6401C">
            <w:pPr>
              <w:spacing w:line="250" w:lineRule="auto"/>
              <w:rPr>
                <w:sz w:val="20"/>
                <w:szCs w:val="20"/>
              </w:rPr>
            </w:pPr>
          </w:p>
          <w:p w14:paraId="43D1AB70" w14:textId="77777777" w:rsidR="00620305" w:rsidRPr="00271AA6" w:rsidRDefault="00620305" w:rsidP="00E6401C">
            <w:pPr>
              <w:spacing w:line="250" w:lineRule="auto"/>
              <w:rPr>
                <w:sz w:val="20"/>
                <w:szCs w:val="20"/>
              </w:rPr>
            </w:pPr>
          </w:p>
          <w:p w14:paraId="668BC4DA" w14:textId="42655098" w:rsidR="00620305" w:rsidRPr="00271AA6" w:rsidRDefault="00620305" w:rsidP="00E6401C">
            <w:pPr>
              <w:spacing w:line="250" w:lineRule="auto"/>
              <w:rPr>
                <w:sz w:val="20"/>
                <w:szCs w:val="20"/>
              </w:rPr>
            </w:pPr>
          </w:p>
        </w:tc>
      </w:tr>
      <w:bookmarkEnd w:id="1"/>
    </w:tbl>
    <w:p w14:paraId="72C32C2C" w14:textId="4482808E" w:rsidR="00925C7B" w:rsidRDefault="00925C7B" w:rsidP="005E4FDF">
      <w:pPr>
        <w:pStyle w:val="Heading2"/>
        <w:spacing w:line="250" w:lineRule="auto"/>
        <w:ind w:left="0"/>
        <w:rPr>
          <w:rFonts w:ascii="Arial" w:hAnsi="Arial" w:cs="Arial"/>
        </w:rPr>
      </w:pPr>
    </w:p>
    <w:bookmarkEnd w:id="2"/>
    <w:bookmarkEnd w:id="10"/>
    <w:p w14:paraId="3E1F8E37" w14:textId="77777777" w:rsidR="00925C7B" w:rsidRPr="00E66F9E" w:rsidRDefault="00925C7B" w:rsidP="00925C7B">
      <w:pPr>
        <w:spacing w:line="250" w:lineRule="auto"/>
        <w:rPr>
          <w:sz w:val="20"/>
          <w:szCs w:val="20"/>
        </w:rPr>
      </w:pPr>
    </w:p>
    <w:sectPr w:rsidR="00925C7B" w:rsidRPr="00E66F9E" w:rsidSect="007F1F13">
      <w:headerReference w:type="default" r:id="rId8"/>
      <w:footerReference w:type="default" r:id="rId9"/>
      <w:type w:val="continuous"/>
      <w:pgSz w:w="12240" w:h="15840"/>
      <w:pgMar w:top="720" w:right="720" w:bottom="720" w:left="720" w:header="720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7DAB8E" w14:textId="77777777" w:rsidR="00A33878" w:rsidRDefault="00A33878">
      <w:r>
        <w:separator/>
      </w:r>
    </w:p>
  </w:endnote>
  <w:endnote w:type="continuationSeparator" w:id="0">
    <w:p w14:paraId="2D904716" w14:textId="77777777" w:rsidR="00A33878" w:rsidRDefault="00A33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3A5247" w14:textId="0B8D1F98" w:rsidR="006028B9" w:rsidRPr="00783F1E" w:rsidRDefault="00BB5EE5" w:rsidP="00783F1E">
    <w:pPr>
      <w:pStyle w:val="BodyText"/>
      <w:tabs>
        <w:tab w:val="center" w:pos="5400"/>
      </w:tabs>
      <w:rPr>
        <w:sz w:val="22"/>
        <w:szCs w:val="20"/>
      </w:rPr>
    </w:pPr>
    <w:bookmarkStart w:id="13" w:name="_Hlk19182046"/>
    <w:bookmarkStart w:id="14" w:name="_Hlk19182047"/>
    <w:bookmarkStart w:id="15" w:name="_Hlk19182048"/>
    <w:bookmarkStart w:id="16" w:name="_Hlk19182049"/>
    <w:r>
      <w:rPr>
        <w:sz w:val="22"/>
        <w:szCs w:val="20"/>
      </w:rPr>
      <w:t xml:space="preserve">February </w:t>
    </w:r>
    <w:r w:rsidR="0037455A">
      <w:rPr>
        <w:sz w:val="22"/>
        <w:szCs w:val="20"/>
      </w:rPr>
      <w:t>202</w:t>
    </w:r>
    <w:r w:rsidR="00100FDC">
      <w:rPr>
        <w:sz w:val="22"/>
        <w:szCs w:val="20"/>
      </w:rPr>
      <w:t>4</w:t>
    </w:r>
    <w:r w:rsidR="006028B9">
      <w:rPr>
        <w:sz w:val="22"/>
        <w:szCs w:val="20"/>
      </w:rPr>
      <w:tab/>
      <w:t xml:space="preserve">Page </w:t>
    </w:r>
    <w:r w:rsidR="006028B9" w:rsidRPr="00783F1E">
      <w:rPr>
        <w:sz w:val="22"/>
        <w:szCs w:val="20"/>
      </w:rPr>
      <w:fldChar w:fldCharType="begin"/>
    </w:r>
    <w:r w:rsidR="006028B9" w:rsidRPr="00783F1E">
      <w:rPr>
        <w:sz w:val="22"/>
        <w:szCs w:val="20"/>
      </w:rPr>
      <w:instrText xml:space="preserve"> PAGE   \* MERGEFORMAT </w:instrText>
    </w:r>
    <w:r w:rsidR="006028B9" w:rsidRPr="00783F1E">
      <w:rPr>
        <w:sz w:val="22"/>
        <w:szCs w:val="20"/>
      </w:rPr>
      <w:fldChar w:fldCharType="separate"/>
    </w:r>
    <w:r w:rsidR="00100FDC">
      <w:rPr>
        <w:noProof/>
        <w:sz w:val="22"/>
        <w:szCs w:val="20"/>
      </w:rPr>
      <w:t>2</w:t>
    </w:r>
    <w:r w:rsidR="006028B9" w:rsidRPr="00783F1E">
      <w:rPr>
        <w:noProof/>
        <w:sz w:val="22"/>
        <w:szCs w:val="20"/>
      </w:rPr>
      <w:fldChar w:fldCharType="end"/>
    </w:r>
    <w:r w:rsidR="006028B9">
      <w:rPr>
        <w:noProof/>
        <w:sz w:val="22"/>
        <w:szCs w:val="20"/>
      </w:rPr>
      <w:t xml:space="preserve"> of </w:t>
    </w:r>
    <w:r w:rsidR="006028B9">
      <w:rPr>
        <w:noProof/>
        <w:sz w:val="22"/>
        <w:szCs w:val="20"/>
      </w:rPr>
      <w:fldChar w:fldCharType="begin"/>
    </w:r>
    <w:r w:rsidR="006028B9">
      <w:rPr>
        <w:noProof/>
        <w:sz w:val="22"/>
        <w:szCs w:val="20"/>
      </w:rPr>
      <w:instrText xml:space="preserve"> NUMPAGES  \* Arabic  \* MERGEFORMAT </w:instrText>
    </w:r>
    <w:r w:rsidR="006028B9">
      <w:rPr>
        <w:noProof/>
        <w:sz w:val="22"/>
        <w:szCs w:val="20"/>
      </w:rPr>
      <w:fldChar w:fldCharType="separate"/>
    </w:r>
    <w:r w:rsidR="00100FDC">
      <w:rPr>
        <w:noProof/>
        <w:sz w:val="22"/>
        <w:szCs w:val="20"/>
      </w:rPr>
      <w:t>2</w:t>
    </w:r>
    <w:r w:rsidR="006028B9">
      <w:rPr>
        <w:noProof/>
        <w:sz w:val="22"/>
        <w:szCs w:val="20"/>
      </w:rPr>
      <w:fldChar w:fldCharType="end"/>
    </w:r>
    <w:bookmarkEnd w:id="13"/>
    <w:bookmarkEnd w:id="14"/>
    <w:bookmarkEnd w:id="15"/>
    <w:bookmarkEnd w:id="16"/>
  </w:p>
  <w:p w14:paraId="3A3F3337" w14:textId="77777777" w:rsidR="006028B9" w:rsidRDefault="006028B9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3E2BBF" w14:textId="77777777" w:rsidR="00A33878" w:rsidRDefault="00A33878">
      <w:r>
        <w:separator/>
      </w:r>
    </w:p>
  </w:footnote>
  <w:footnote w:type="continuationSeparator" w:id="0">
    <w:p w14:paraId="10809F37" w14:textId="77777777" w:rsidR="00A33878" w:rsidRDefault="00A33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1AEA10" w14:textId="6EA4FC70" w:rsidR="006744F9" w:rsidRPr="00783F1E" w:rsidRDefault="006744F9" w:rsidP="006744F9">
    <w:pPr>
      <w:pStyle w:val="Header"/>
      <w:tabs>
        <w:tab w:val="clear" w:pos="4680"/>
        <w:tab w:val="clear" w:pos="9360"/>
        <w:tab w:val="right" w:pos="10800"/>
      </w:tabs>
      <w:rPr>
        <w:b/>
        <w:bCs/>
        <w:sz w:val="24"/>
        <w:szCs w:val="24"/>
      </w:rPr>
    </w:pPr>
    <w:r w:rsidRPr="00783F1E">
      <w:rPr>
        <w:b/>
        <w:bCs/>
        <w:sz w:val="24"/>
        <w:szCs w:val="24"/>
      </w:rPr>
      <w:t>Illinois Tollway</w:t>
    </w:r>
    <w:r w:rsidRPr="00783F1E">
      <w:rPr>
        <w:b/>
        <w:bCs/>
      </w:rPr>
      <w:tab/>
    </w:r>
    <w:r w:rsidRPr="00783F1E">
      <w:rPr>
        <w:b/>
        <w:bCs/>
        <w:sz w:val="24"/>
        <w:szCs w:val="24"/>
      </w:rPr>
      <w:t>A-</w:t>
    </w:r>
    <w:r w:rsidR="0037455A">
      <w:rPr>
        <w:b/>
        <w:bCs/>
        <w:sz w:val="24"/>
        <w:szCs w:val="24"/>
      </w:rPr>
      <w:t>72</w:t>
    </w:r>
  </w:p>
  <w:p w14:paraId="28665684" w14:textId="4D0538B4" w:rsidR="006744F9" w:rsidRDefault="006744F9">
    <w:pPr>
      <w:pStyle w:val="Header"/>
      <w:rPr>
        <w:b/>
        <w:bCs/>
        <w:sz w:val="24"/>
        <w:szCs w:val="24"/>
      </w:rPr>
    </w:pPr>
    <w:r>
      <w:rPr>
        <w:b/>
        <w:bCs/>
        <w:sz w:val="24"/>
        <w:szCs w:val="24"/>
      </w:rPr>
      <w:t>QC Plan for Cold Weather Placement of Concrete</w:t>
    </w:r>
  </w:p>
  <w:p w14:paraId="5C5D423B" w14:textId="77777777" w:rsidR="006744F9" w:rsidRPr="006744F9" w:rsidRDefault="006744F9">
    <w:pPr>
      <w:pStyle w:val="Head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12B0B"/>
    <w:multiLevelType w:val="hybridMultilevel"/>
    <w:tmpl w:val="F1E6B00A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" w15:restartNumberingAfterBreak="0">
    <w:nsid w:val="1BEF5FAC"/>
    <w:multiLevelType w:val="hybridMultilevel"/>
    <w:tmpl w:val="389E7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4430B9"/>
    <w:multiLevelType w:val="hybridMultilevel"/>
    <w:tmpl w:val="CD34B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64CD8"/>
    <w:multiLevelType w:val="hybridMultilevel"/>
    <w:tmpl w:val="785496EA"/>
    <w:lvl w:ilvl="0" w:tplc="EEEC85B2">
      <w:start w:val="1"/>
      <w:numFmt w:val="upperLetter"/>
      <w:lvlText w:val="%1."/>
      <w:lvlJc w:val="left"/>
      <w:pPr>
        <w:ind w:left="424" w:hanging="281"/>
      </w:pPr>
      <w:rPr>
        <w:rFonts w:ascii="Arial" w:eastAsia="Arial" w:hAnsi="Arial" w:cs="Arial" w:hint="default"/>
        <w:b/>
        <w:bCs/>
        <w:w w:val="100"/>
        <w:sz w:val="20"/>
        <w:szCs w:val="20"/>
      </w:rPr>
    </w:lvl>
    <w:lvl w:ilvl="1" w:tplc="68109142">
      <w:numFmt w:val="bullet"/>
      <w:lvlText w:val="•"/>
      <w:lvlJc w:val="left"/>
      <w:pPr>
        <w:ind w:left="1512" w:hanging="281"/>
      </w:pPr>
      <w:rPr>
        <w:rFonts w:hint="default"/>
      </w:rPr>
    </w:lvl>
    <w:lvl w:ilvl="2" w:tplc="386CD160">
      <w:numFmt w:val="bullet"/>
      <w:lvlText w:val="•"/>
      <w:lvlJc w:val="left"/>
      <w:pPr>
        <w:ind w:left="2604" w:hanging="281"/>
      </w:pPr>
      <w:rPr>
        <w:rFonts w:hint="default"/>
      </w:rPr>
    </w:lvl>
    <w:lvl w:ilvl="3" w:tplc="F30E1166">
      <w:numFmt w:val="bullet"/>
      <w:lvlText w:val="•"/>
      <w:lvlJc w:val="left"/>
      <w:pPr>
        <w:ind w:left="3696" w:hanging="281"/>
      </w:pPr>
      <w:rPr>
        <w:rFonts w:hint="default"/>
      </w:rPr>
    </w:lvl>
    <w:lvl w:ilvl="4" w:tplc="BEEA91AA">
      <w:numFmt w:val="bullet"/>
      <w:lvlText w:val="•"/>
      <w:lvlJc w:val="left"/>
      <w:pPr>
        <w:ind w:left="4788" w:hanging="281"/>
      </w:pPr>
      <w:rPr>
        <w:rFonts w:hint="default"/>
      </w:rPr>
    </w:lvl>
    <w:lvl w:ilvl="5" w:tplc="CC8A7C40">
      <w:numFmt w:val="bullet"/>
      <w:lvlText w:val="•"/>
      <w:lvlJc w:val="left"/>
      <w:pPr>
        <w:ind w:left="5880" w:hanging="281"/>
      </w:pPr>
      <w:rPr>
        <w:rFonts w:hint="default"/>
      </w:rPr>
    </w:lvl>
    <w:lvl w:ilvl="6" w:tplc="23C4683E">
      <w:numFmt w:val="bullet"/>
      <w:lvlText w:val="•"/>
      <w:lvlJc w:val="left"/>
      <w:pPr>
        <w:ind w:left="6972" w:hanging="281"/>
      </w:pPr>
      <w:rPr>
        <w:rFonts w:hint="default"/>
      </w:rPr>
    </w:lvl>
    <w:lvl w:ilvl="7" w:tplc="8C0E5646">
      <w:numFmt w:val="bullet"/>
      <w:lvlText w:val="•"/>
      <w:lvlJc w:val="left"/>
      <w:pPr>
        <w:ind w:left="8064" w:hanging="281"/>
      </w:pPr>
      <w:rPr>
        <w:rFonts w:hint="default"/>
      </w:rPr>
    </w:lvl>
    <w:lvl w:ilvl="8" w:tplc="5768A6B4">
      <w:numFmt w:val="bullet"/>
      <w:lvlText w:val="•"/>
      <w:lvlJc w:val="left"/>
      <w:pPr>
        <w:ind w:left="9156" w:hanging="281"/>
      </w:pPr>
      <w:rPr>
        <w:rFonts w:hint="default"/>
      </w:rPr>
    </w:lvl>
  </w:abstractNum>
  <w:abstractNum w:abstractNumId="4" w15:restartNumberingAfterBreak="0">
    <w:nsid w:val="330A4282"/>
    <w:multiLevelType w:val="hybridMultilevel"/>
    <w:tmpl w:val="AC608A12"/>
    <w:lvl w:ilvl="0" w:tplc="181A01E0">
      <w:start w:val="1"/>
      <w:numFmt w:val="upperLetter"/>
      <w:lvlText w:val="%1."/>
      <w:lvlJc w:val="left"/>
      <w:pPr>
        <w:ind w:left="3291" w:hanging="231"/>
      </w:pPr>
      <w:rPr>
        <w:rFonts w:ascii="Arial" w:eastAsia="Arial" w:hAnsi="Arial" w:cs="Arial" w:hint="default"/>
        <w:b/>
        <w:bCs/>
        <w:w w:val="100"/>
        <w:sz w:val="20"/>
        <w:szCs w:val="20"/>
      </w:rPr>
    </w:lvl>
    <w:lvl w:ilvl="1" w:tplc="A03A4D7C">
      <w:numFmt w:val="bullet"/>
      <w:lvlText w:val="•"/>
      <w:lvlJc w:val="left"/>
      <w:pPr>
        <w:ind w:left="1260" w:hanging="231"/>
      </w:pPr>
      <w:rPr>
        <w:rFonts w:hint="default"/>
      </w:rPr>
    </w:lvl>
    <w:lvl w:ilvl="2" w:tplc="EF506A94">
      <w:numFmt w:val="bullet"/>
      <w:lvlText w:val="•"/>
      <w:lvlJc w:val="left"/>
      <w:pPr>
        <w:ind w:left="2380" w:hanging="231"/>
      </w:pPr>
      <w:rPr>
        <w:rFonts w:hint="default"/>
      </w:rPr>
    </w:lvl>
    <w:lvl w:ilvl="3" w:tplc="310888CA">
      <w:numFmt w:val="bullet"/>
      <w:lvlText w:val="•"/>
      <w:lvlJc w:val="left"/>
      <w:pPr>
        <w:ind w:left="3500" w:hanging="231"/>
      </w:pPr>
      <w:rPr>
        <w:rFonts w:hint="default"/>
      </w:rPr>
    </w:lvl>
    <w:lvl w:ilvl="4" w:tplc="52B2DA00">
      <w:numFmt w:val="bullet"/>
      <w:lvlText w:val="•"/>
      <w:lvlJc w:val="left"/>
      <w:pPr>
        <w:ind w:left="4620" w:hanging="231"/>
      </w:pPr>
      <w:rPr>
        <w:rFonts w:hint="default"/>
      </w:rPr>
    </w:lvl>
    <w:lvl w:ilvl="5" w:tplc="CBF8A3C8">
      <w:numFmt w:val="bullet"/>
      <w:lvlText w:val="•"/>
      <w:lvlJc w:val="left"/>
      <w:pPr>
        <w:ind w:left="5740" w:hanging="231"/>
      </w:pPr>
      <w:rPr>
        <w:rFonts w:hint="default"/>
      </w:rPr>
    </w:lvl>
    <w:lvl w:ilvl="6" w:tplc="C44C239A">
      <w:numFmt w:val="bullet"/>
      <w:lvlText w:val="•"/>
      <w:lvlJc w:val="left"/>
      <w:pPr>
        <w:ind w:left="6860" w:hanging="231"/>
      </w:pPr>
      <w:rPr>
        <w:rFonts w:hint="default"/>
      </w:rPr>
    </w:lvl>
    <w:lvl w:ilvl="7" w:tplc="2A3210B6">
      <w:numFmt w:val="bullet"/>
      <w:lvlText w:val="•"/>
      <w:lvlJc w:val="left"/>
      <w:pPr>
        <w:ind w:left="7980" w:hanging="231"/>
      </w:pPr>
      <w:rPr>
        <w:rFonts w:hint="default"/>
      </w:rPr>
    </w:lvl>
    <w:lvl w:ilvl="8" w:tplc="5204E55C">
      <w:numFmt w:val="bullet"/>
      <w:lvlText w:val="•"/>
      <w:lvlJc w:val="left"/>
      <w:pPr>
        <w:ind w:left="9100" w:hanging="231"/>
      </w:pPr>
      <w:rPr>
        <w:rFonts w:hint="default"/>
      </w:rPr>
    </w:lvl>
  </w:abstractNum>
  <w:abstractNum w:abstractNumId="5" w15:restartNumberingAfterBreak="0">
    <w:nsid w:val="399421CD"/>
    <w:multiLevelType w:val="hybridMultilevel"/>
    <w:tmpl w:val="142A13A4"/>
    <w:lvl w:ilvl="0" w:tplc="EEEC85B2">
      <w:start w:val="1"/>
      <w:numFmt w:val="upperLetter"/>
      <w:lvlText w:val="%1."/>
      <w:lvlJc w:val="left"/>
      <w:pPr>
        <w:ind w:left="424" w:hanging="281"/>
      </w:pPr>
      <w:rPr>
        <w:rFonts w:ascii="Arial" w:eastAsia="Arial" w:hAnsi="Arial" w:cs="Arial" w:hint="default"/>
        <w:b/>
        <w:bCs/>
        <w:w w:val="100"/>
        <w:sz w:val="20"/>
        <w:szCs w:val="20"/>
      </w:rPr>
    </w:lvl>
    <w:lvl w:ilvl="1" w:tplc="68109142">
      <w:numFmt w:val="bullet"/>
      <w:lvlText w:val="•"/>
      <w:lvlJc w:val="left"/>
      <w:pPr>
        <w:ind w:left="1512" w:hanging="281"/>
      </w:pPr>
      <w:rPr>
        <w:rFonts w:hint="default"/>
      </w:rPr>
    </w:lvl>
    <w:lvl w:ilvl="2" w:tplc="386CD160">
      <w:numFmt w:val="bullet"/>
      <w:lvlText w:val="•"/>
      <w:lvlJc w:val="left"/>
      <w:pPr>
        <w:ind w:left="2604" w:hanging="281"/>
      </w:pPr>
      <w:rPr>
        <w:rFonts w:hint="default"/>
      </w:rPr>
    </w:lvl>
    <w:lvl w:ilvl="3" w:tplc="F30E1166">
      <w:numFmt w:val="bullet"/>
      <w:lvlText w:val="•"/>
      <w:lvlJc w:val="left"/>
      <w:pPr>
        <w:ind w:left="3696" w:hanging="281"/>
      </w:pPr>
      <w:rPr>
        <w:rFonts w:hint="default"/>
      </w:rPr>
    </w:lvl>
    <w:lvl w:ilvl="4" w:tplc="BEEA91AA">
      <w:numFmt w:val="bullet"/>
      <w:lvlText w:val="•"/>
      <w:lvlJc w:val="left"/>
      <w:pPr>
        <w:ind w:left="4788" w:hanging="281"/>
      </w:pPr>
      <w:rPr>
        <w:rFonts w:hint="default"/>
      </w:rPr>
    </w:lvl>
    <w:lvl w:ilvl="5" w:tplc="CC8A7C40">
      <w:numFmt w:val="bullet"/>
      <w:lvlText w:val="•"/>
      <w:lvlJc w:val="left"/>
      <w:pPr>
        <w:ind w:left="5880" w:hanging="281"/>
      </w:pPr>
      <w:rPr>
        <w:rFonts w:hint="default"/>
      </w:rPr>
    </w:lvl>
    <w:lvl w:ilvl="6" w:tplc="23C4683E">
      <w:numFmt w:val="bullet"/>
      <w:lvlText w:val="•"/>
      <w:lvlJc w:val="left"/>
      <w:pPr>
        <w:ind w:left="6972" w:hanging="281"/>
      </w:pPr>
      <w:rPr>
        <w:rFonts w:hint="default"/>
      </w:rPr>
    </w:lvl>
    <w:lvl w:ilvl="7" w:tplc="8C0E5646">
      <w:numFmt w:val="bullet"/>
      <w:lvlText w:val="•"/>
      <w:lvlJc w:val="left"/>
      <w:pPr>
        <w:ind w:left="8064" w:hanging="281"/>
      </w:pPr>
      <w:rPr>
        <w:rFonts w:hint="default"/>
      </w:rPr>
    </w:lvl>
    <w:lvl w:ilvl="8" w:tplc="5768A6B4">
      <w:numFmt w:val="bullet"/>
      <w:lvlText w:val="•"/>
      <w:lvlJc w:val="left"/>
      <w:pPr>
        <w:ind w:left="9156" w:hanging="281"/>
      </w:pPr>
      <w:rPr>
        <w:rFonts w:hint="default"/>
      </w:rPr>
    </w:lvl>
  </w:abstractNum>
  <w:abstractNum w:abstractNumId="6" w15:restartNumberingAfterBreak="0">
    <w:nsid w:val="3E476C36"/>
    <w:multiLevelType w:val="hybridMultilevel"/>
    <w:tmpl w:val="54465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4019BD"/>
    <w:multiLevelType w:val="hybridMultilevel"/>
    <w:tmpl w:val="192891F4"/>
    <w:lvl w:ilvl="0" w:tplc="027EDE62">
      <w:start w:val="1"/>
      <w:numFmt w:val="upperLetter"/>
      <w:lvlText w:val="%1."/>
      <w:lvlJc w:val="left"/>
      <w:pPr>
        <w:ind w:left="417" w:hanging="284"/>
      </w:pPr>
      <w:rPr>
        <w:rFonts w:ascii="Arial" w:eastAsia="Arial" w:hAnsi="Arial" w:cs="Arial" w:hint="default"/>
        <w:b/>
        <w:bCs/>
        <w:spacing w:val="-14"/>
        <w:w w:val="99"/>
        <w:sz w:val="20"/>
        <w:szCs w:val="20"/>
      </w:rPr>
    </w:lvl>
    <w:lvl w:ilvl="1" w:tplc="D528F61E">
      <w:start w:val="1"/>
      <w:numFmt w:val="decimal"/>
      <w:lvlText w:val="%2."/>
      <w:lvlJc w:val="left"/>
      <w:pPr>
        <w:ind w:left="1111" w:hanging="266"/>
      </w:pPr>
      <w:rPr>
        <w:rFonts w:ascii="Arial" w:eastAsia="Arial" w:hAnsi="Arial" w:cs="Arial" w:hint="default"/>
        <w:spacing w:val="-25"/>
        <w:w w:val="99"/>
        <w:sz w:val="20"/>
        <w:szCs w:val="20"/>
      </w:rPr>
    </w:lvl>
    <w:lvl w:ilvl="2" w:tplc="BA280416">
      <w:start w:val="1"/>
      <w:numFmt w:val="lowerLetter"/>
      <w:lvlText w:val="%3."/>
      <w:lvlJc w:val="left"/>
      <w:pPr>
        <w:ind w:left="1513" w:hanging="320"/>
      </w:pPr>
      <w:rPr>
        <w:rFonts w:ascii="Arial" w:eastAsia="Arial" w:hAnsi="Arial" w:cs="Arial" w:hint="default"/>
        <w:spacing w:val="-24"/>
        <w:w w:val="99"/>
        <w:sz w:val="20"/>
        <w:szCs w:val="20"/>
      </w:rPr>
    </w:lvl>
    <w:lvl w:ilvl="3" w:tplc="3D403794">
      <w:numFmt w:val="bullet"/>
      <w:lvlText w:val="•"/>
      <w:lvlJc w:val="left"/>
      <w:pPr>
        <w:ind w:left="2740" w:hanging="320"/>
      </w:pPr>
      <w:rPr>
        <w:rFonts w:hint="default"/>
      </w:rPr>
    </w:lvl>
    <w:lvl w:ilvl="4" w:tplc="71541BCC">
      <w:numFmt w:val="bullet"/>
      <w:lvlText w:val="•"/>
      <w:lvlJc w:val="left"/>
      <w:pPr>
        <w:ind w:left="3960" w:hanging="320"/>
      </w:pPr>
      <w:rPr>
        <w:rFonts w:hint="default"/>
      </w:rPr>
    </w:lvl>
    <w:lvl w:ilvl="5" w:tplc="A84027AE">
      <w:numFmt w:val="bullet"/>
      <w:lvlText w:val="•"/>
      <w:lvlJc w:val="left"/>
      <w:pPr>
        <w:ind w:left="5180" w:hanging="320"/>
      </w:pPr>
      <w:rPr>
        <w:rFonts w:hint="default"/>
      </w:rPr>
    </w:lvl>
    <w:lvl w:ilvl="6" w:tplc="AD1471E0">
      <w:numFmt w:val="bullet"/>
      <w:lvlText w:val="•"/>
      <w:lvlJc w:val="left"/>
      <w:pPr>
        <w:ind w:left="6400" w:hanging="320"/>
      </w:pPr>
      <w:rPr>
        <w:rFonts w:hint="default"/>
      </w:rPr>
    </w:lvl>
    <w:lvl w:ilvl="7" w:tplc="41360A84">
      <w:numFmt w:val="bullet"/>
      <w:lvlText w:val="•"/>
      <w:lvlJc w:val="left"/>
      <w:pPr>
        <w:ind w:left="7620" w:hanging="320"/>
      </w:pPr>
      <w:rPr>
        <w:rFonts w:hint="default"/>
      </w:rPr>
    </w:lvl>
    <w:lvl w:ilvl="8" w:tplc="BC6ABEAA">
      <w:numFmt w:val="bullet"/>
      <w:lvlText w:val="•"/>
      <w:lvlJc w:val="left"/>
      <w:pPr>
        <w:ind w:left="8840" w:hanging="320"/>
      </w:pPr>
      <w:rPr>
        <w:rFonts w:hint="default"/>
      </w:rPr>
    </w:lvl>
  </w:abstractNum>
  <w:abstractNum w:abstractNumId="8" w15:restartNumberingAfterBreak="0">
    <w:nsid w:val="44971BF7"/>
    <w:multiLevelType w:val="hybridMultilevel"/>
    <w:tmpl w:val="026438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F0776F"/>
    <w:multiLevelType w:val="hybridMultilevel"/>
    <w:tmpl w:val="CB2ABDAE"/>
    <w:lvl w:ilvl="0" w:tplc="EEEC85B2">
      <w:start w:val="1"/>
      <w:numFmt w:val="upperLetter"/>
      <w:lvlText w:val="%1."/>
      <w:lvlJc w:val="left"/>
      <w:pPr>
        <w:ind w:left="424" w:hanging="281"/>
      </w:pPr>
      <w:rPr>
        <w:rFonts w:ascii="Arial" w:eastAsia="Arial" w:hAnsi="Arial" w:cs="Arial" w:hint="default"/>
        <w:b/>
        <w:bCs/>
        <w:w w:val="100"/>
        <w:sz w:val="20"/>
        <w:szCs w:val="20"/>
      </w:rPr>
    </w:lvl>
    <w:lvl w:ilvl="1" w:tplc="68109142">
      <w:numFmt w:val="bullet"/>
      <w:lvlText w:val="•"/>
      <w:lvlJc w:val="left"/>
      <w:pPr>
        <w:ind w:left="1512" w:hanging="281"/>
      </w:pPr>
      <w:rPr>
        <w:rFonts w:hint="default"/>
      </w:rPr>
    </w:lvl>
    <w:lvl w:ilvl="2" w:tplc="386CD160">
      <w:numFmt w:val="bullet"/>
      <w:lvlText w:val="•"/>
      <w:lvlJc w:val="left"/>
      <w:pPr>
        <w:ind w:left="2604" w:hanging="281"/>
      </w:pPr>
      <w:rPr>
        <w:rFonts w:hint="default"/>
      </w:rPr>
    </w:lvl>
    <w:lvl w:ilvl="3" w:tplc="F30E1166">
      <w:numFmt w:val="bullet"/>
      <w:lvlText w:val="•"/>
      <w:lvlJc w:val="left"/>
      <w:pPr>
        <w:ind w:left="3696" w:hanging="281"/>
      </w:pPr>
      <w:rPr>
        <w:rFonts w:hint="default"/>
      </w:rPr>
    </w:lvl>
    <w:lvl w:ilvl="4" w:tplc="BEEA91AA">
      <w:numFmt w:val="bullet"/>
      <w:lvlText w:val="•"/>
      <w:lvlJc w:val="left"/>
      <w:pPr>
        <w:ind w:left="4788" w:hanging="281"/>
      </w:pPr>
      <w:rPr>
        <w:rFonts w:hint="default"/>
      </w:rPr>
    </w:lvl>
    <w:lvl w:ilvl="5" w:tplc="CC8A7C40">
      <w:numFmt w:val="bullet"/>
      <w:lvlText w:val="•"/>
      <w:lvlJc w:val="left"/>
      <w:pPr>
        <w:ind w:left="5880" w:hanging="281"/>
      </w:pPr>
      <w:rPr>
        <w:rFonts w:hint="default"/>
      </w:rPr>
    </w:lvl>
    <w:lvl w:ilvl="6" w:tplc="23C4683E">
      <w:numFmt w:val="bullet"/>
      <w:lvlText w:val="•"/>
      <w:lvlJc w:val="left"/>
      <w:pPr>
        <w:ind w:left="6972" w:hanging="281"/>
      </w:pPr>
      <w:rPr>
        <w:rFonts w:hint="default"/>
      </w:rPr>
    </w:lvl>
    <w:lvl w:ilvl="7" w:tplc="8C0E5646">
      <w:numFmt w:val="bullet"/>
      <w:lvlText w:val="•"/>
      <w:lvlJc w:val="left"/>
      <w:pPr>
        <w:ind w:left="8064" w:hanging="281"/>
      </w:pPr>
      <w:rPr>
        <w:rFonts w:hint="default"/>
      </w:rPr>
    </w:lvl>
    <w:lvl w:ilvl="8" w:tplc="5768A6B4">
      <w:numFmt w:val="bullet"/>
      <w:lvlText w:val="•"/>
      <w:lvlJc w:val="left"/>
      <w:pPr>
        <w:ind w:left="9156" w:hanging="281"/>
      </w:pPr>
      <w:rPr>
        <w:rFonts w:hint="default"/>
      </w:rPr>
    </w:lvl>
  </w:abstractNum>
  <w:abstractNum w:abstractNumId="10" w15:restartNumberingAfterBreak="0">
    <w:nsid w:val="4ED32B37"/>
    <w:multiLevelType w:val="hybridMultilevel"/>
    <w:tmpl w:val="4992B454"/>
    <w:lvl w:ilvl="0" w:tplc="EEEC85B2">
      <w:start w:val="1"/>
      <w:numFmt w:val="upperLetter"/>
      <w:lvlText w:val="%1."/>
      <w:lvlJc w:val="left"/>
      <w:pPr>
        <w:ind w:left="424" w:hanging="281"/>
      </w:pPr>
      <w:rPr>
        <w:rFonts w:ascii="Arial" w:eastAsia="Arial" w:hAnsi="Arial" w:cs="Arial" w:hint="default"/>
        <w:b/>
        <w:bCs/>
        <w:w w:val="100"/>
        <w:sz w:val="20"/>
        <w:szCs w:val="20"/>
      </w:rPr>
    </w:lvl>
    <w:lvl w:ilvl="1" w:tplc="68109142">
      <w:numFmt w:val="bullet"/>
      <w:lvlText w:val="•"/>
      <w:lvlJc w:val="left"/>
      <w:pPr>
        <w:ind w:left="1512" w:hanging="281"/>
      </w:pPr>
      <w:rPr>
        <w:rFonts w:hint="default"/>
      </w:rPr>
    </w:lvl>
    <w:lvl w:ilvl="2" w:tplc="386CD160">
      <w:numFmt w:val="bullet"/>
      <w:lvlText w:val="•"/>
      <w:lvlJc w:val="left"/>
      <w:pPr>
        <w:ind w:left="2604" w:hanging="281"/>
      </w:pPr>
      <w:rPr>
        <w:rFonts w:hint="default"/>
      </w:rPr>
    </w:lvl>
    <w:lvl w:ilvl="3" w:tplc="F30E1166">
      <w:numFmt w:val="bullet"/>
      <w:lvlText w:val="•"/>
      <w:lvlJc w:val="left"/>
      <w:pPr>
        <w:ind w:left="3696" w:hanging="281"/>
      </w:pPr>
      <w:rPr>
        <w:rFonts w:hint="default"/>
      </w:rPr>
    </w:lvl>
    <w:lvl w:ilvl="4" w:tplc="BEEA91AA">
      <w:numFmt w:val="bullet"/>
      <w:lvlText w:val="•"/>
      <w:lvlJc w:val="left"/>
      <w:pPr>
        <w:ind w:left="4788" w:hanging="281"/>
      </w:pPr>
      <w:rPr>
        <w:rFonts w:hint="default"/>
      </w:rPr>
    </w:lvl>
    <w:lvl w:ilvl="5" w:tplc="CC8A7C40">
      <w:numFmt w:val="bullet"/>
      <w:lvlText w:val="•"/>
      <w:lvlJc w:val="left"/>
      <w:pPr>
        <w:ind w:left="5880" w:hanging="281"/>
      </w:pPr>
      <w:rPr>
        <w:rFonts w:hint="default"/>
      </w:rPr>
    </w:lvl>
    <w:lvl w:ilvl="6" w:tplc="23C4683E">
      <w:numFmt w:val="bullet"/>
      <w:lvlText w:val="•"/>
      <w:lvlJc w:val="left"/>
      <w:pPr>
        <w:ind w:left="6972" w:hanging="281"/>
      </w:pPr>
      <w:rPr>
        <w:rFonts w:hint="default"/>
      </w:rPr>
    </w:lvl>
    <w:lvl w:ilvl="7" w:tplc="8C0E5646">
      <w:numFmt w:val="bullet"/>
      <w:lvlText w:val="•"/>
      <w:lvlJc w:val="left"/>
      <w:pPr>
        <w:ind w:left="8064" w:hanging="281"/>
      </w:pPr>
      <w:rPr>
        <w:rFonts w:hint="default"/>
      </w:rPr>
    </w:lvl>
    <w:lvl w:ilvl="8" w:tplc="5768A6B4">
      <w:numFmt w:val="bullet"/>
      <w:lvlText w:val="•"/>
      <w:lvlJc w:val="left"/>
      <w:pPr>
        <w:ind w:left="9156" w:hanging="281"/>
      </w:pPr>
      <w:rPr>
        <w:rFonts w:hint="default"/>
      </w:rPr>
    </w:lvl>
  </w:abstractNum>
  <w:abstractNum w:abstractNumId="11" w15:restartNumberingAfterBreak="0">
    <w:nsid w:val="51E03EEF"/>
    <w:multiLevelType w:val="hybridMultilevel"/>
    <w:tmpl w:val="785496EA"/>
    <w:lvl w:ilvl="0" w:tplc="EEEC85B2">
      <w:start w:val="1"/>
      <w:numFmt w:val="upperLetter"/>
      <w:lvlText w:val="%1."/>
      <w:lvlJc w:val="left"/>
      <w:pPr>
        <w:ind w:left="424" w:hanging="281"/>
      </w:pPr>
      <w:rPr>
        <w:rFonts w:ascii="Arial" w:eastAsia="Arial" w:hAnsi="Arial" w:cs="Arial" w:hint="default"/>
        <w:b/>
        <w:bCs/>
        <w:w w:val="100"/>
        <w:sz w:val="20"/>
        <w:szCs w:val="20"/>
      </w:rPr>
    </w:lvl>
    <w:lvl w:ilvl="1" w:tplc="68109142">
      <w:numFmt w:val="bullet"/>
      <w:lvlText w:val="•"/>
      <w:lvlJc w:val="left"/>
      <w:pPr>
        <w:ind w:left="1512" w:hanging="281"/>
      </w:pPr>
      <w:rPr>
        <w:rFonts w:hint="default"/>
      </w:rPr>
    </w:lvl>
    <w:lvl w:ilvl="2" w:tplc="386CD160">
      <w:numFmt w:val="bullet"/>
      <w:lvlText w:val="•"/>
      <w:lvlJc w:val="left"/>
      <w:pPr>
        <w:ind w:left="2604" w:hanging="281"/>
      </w:pPr>
      <w:rPr>
        <w:rFonts w:hint="default"/>
      </w:rPr>
    </w:lvl>
    <w:lvl w:ilvl="3" w:tplc="F30E1166">
      <w:numFmt w:val="bullet"/>
      <w:lvlText w:val="•"/>
      <w:lvlJc w:val="left"/>
      <w:pPr>
        <w:ind w:left="3696" w:hanging="281"/>
      </w:pPr>
      <w:rPr>
        <w:rFonts w:hint="default"/>
      </w:rPr>
    </w:lvl>
    <w:lvl w:ilvl="4" w:tplc="BEEA91AA">
      <w:numFmt w:val="bullet"/>
      <w:lvlText w:val="•"/>
      <w:lvlJc w:val="left"/>
      <w:pPr>
        <w:ind w:left="4788" w:hanging="281"/>
      </w:pPr>
      <w:rPr>
        <w:rFonts w:hint="default"/>
      </w:rPr>
    </w:lvl>
    <w:lvl w:ilvl="5" w:tplc="CC8A7C40">
      <w:numFmt w:val="bullet"/>
      <w:lvlText w:val="•"/>
      <w:lvlJc w:val="left"/>
      <w:pPr>
        <w:ind w:left="5880" w:hanging="281"/>
      </w:pPr>
      <w:rPr>
        <w:rFonts w:hint="default"/>
      </w:rPr>
    </w:lvl>
    <w:lvl w:ilvl="6" w:tplc="23C4683E">
      <w:numFmt w:val="bullet"/>
      <w:lvlText w:val="•"/>
      <w:lvlJc w:val="left"/>
      <w:pPr>
        <w:ind w:left="6972" w:hanging="281"/>
      </w:pPr>
      <w:rPr>
        <w:rFonts w:hint="default"/>
      </w:rPr>
    </w:lvl>
    <w:lvl w:ilvl="7" w:tplc="8C0E5646">
      <w:numFmt w:val="bullet"/>
      <w:lvlText w:val="•"/>
      <w:lvlJc w:val="left"/>
      <w:pPr>
        <w:ind w:left="8064" w:hanging="281"/>
      </w:pPr>
      <w:rPr>
        <w:rFonts w:hint="default"/>
      </w:rPr>
    </w:lvl>
    <w:lvl w:ilvl="8" w:tplc="5768A6B4">
      <w:numFmt w:val="bullet"/>
      <w:lvlText w:val="•"/>
      <w:lvlJc w:val="left"/>
      <w:pPr>
        <w:ind w:left="9156" w:hanging="281"/>
      </w:pPr>
      <w:rPr>
        <w:rFonts w:hint="default"/>
      </w:rPr>
    </w:lvl>
  </w:abstractNum>
  <w:abstractNum w:abstractNumId="12" w15:restartNumberingAfterBreak="0">
    <w:nsid w:val="52C46EDF"/>
    <w:multiLevelType w:val="hybridMultilevel"/>
    <w:tmpl w:val="20D4E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22180A"/>
    <w:multiLevelType w:val="hybridMultilevel"/>
    <w:tmpl w:val="A4E67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953E7C"/>
    <w:multiLevelType w:val="hybridMultilevel"/>
    <w:tmpl w:val="641CE456"/>
    <w:lvl w:ilvl="0" w:tplc="EEEC85B2">
      <w:start w:val="1"/>
      <w:numFmt w:val="upperLetter"/>
      <w:lvlText w:val="%1."/>
      <w:lvlJc w:val="left"/>
      <w:pPr>
        <w:ind w:left="424" w:hanging="281"/>
      </w:pPr>
      <w:rPr>
        <w:rFonts w:ascii="Arial" w:eastAsia="Arial" w:hAnsi="Arial" w:cs="Arial" w:hint="default"/>
        <w:b/>
        <w:bCs/>
        <w:w w:val="100"/>
        <w:sz w:val="20"/>
        <w:szCs w:val="20"/>
      </w:rPr>
    </w:lvl>
    <w:lvl w:ilvl="1" w:tplc="68109142">
      <w:numFmt w:val="bullet"/>
      <w:lvlText w:val="•"/>
      <w:lvlJc w:val="left"/>
      <w:pPr>
        <w:ind w:left="1512" w:hanging="281"/>
      </w:pPr>
      <w:rPr>
        <w:rFonts w:hint="default"/>
      </w:rPr>
    </w:lvl>
    <w:lvl w:ilvl="2" w:tplc="386CD160">
      <w:numFmt w:val="bullet"/>
      <w:lvlText w:val="•"/>
      <w:lvlJc w:val="left"/>
      <w:pPr>
        <w:ind w:left="2604" w:hanging="281"/>
      </w:pPr>
      <w:rPr>
        <w:rFonts w:hint="default"/>
      </w:rPr>
    </w:lvl>
    <w:lvl w:ilvl="3" w:tplc="F30E1166">
      <w:numFmt w:val="bullet"/>
      <w:lvlText w:val="•"/>
      <w:lvlJc w:val="left"/>
      <w:pPr>
        <w:ind w:left="3696" w:hanging="281"/>
      </w:pPr>
      <w:rPr>
        <w:rFonts w:hint="default"/>
      </w:rPr>
    </w:lvl>
    <w:lvl w:ilvl="4" w:tplc="BEEA91AA">
      <w:numFmt w:val="bullet"/>
      <w:lvlText w:val="•"/>
      <w:lvlJc w:val="left"/>
      <w:pPr>
        <w:ind w:left="4788" w:hanging="281"/>
      </w:pPr>
      <w:rPr>
        <w:rFonts w:hint="default"/>
      </w:rPr>
    </w:lvl>
    <w:lvl w:ilvl="5" w:tplc="CC8A7C40">
      <w:numFmt w:val="bullet"/>
      <w:lvlText w:val="•"/>
      <w:lvlJc w:val="left"/>
      <w:pPr>
        <w:ind w:left="5880" w:hanging="281"/>
      </w:pPr>
      <w:rPr>
        <w:rFonts w:hint="default"/>
      </w:rPr>
    </w:lvl>
    <w:lvl w:ilvl="6" w:tplc="23C4683E">
      <w:numFmt w:val="bullet"/>
      <w:lvlText w:val="•"/>
      <w:lvlJc w:val="left"/>
      <w:pPr>
        <w:ind w:left="6972" w:hanging="281"/>
      </w:pPr>
      <w:rPr>
        <w:rFonts w:hint="default"/>
      </w:rPr>
    </w:lvl>
    <w:lvl w:ilvl="7" w:tplc="8C0E5646">
      <w:numFmt w:val="bullet"/>
      <w:lvlText w:val="•"/>
      <w:lvlJc w:val="left"/>
      <w:pPr>
        <w:ind w:left="8064" w:hanging="281"/>
      </w:pPr>
      <w:rPr>
        <w:rFonts w:hint="default"/>
      </w:rPr>
    </w:lvl>
    <w:lvl w:ilvl="8" w:tplc="5768A6B4">
      <w:numFmt w:val="bullet"/>
      <w:lvlText w:val="•"/>
      <w:lvlJc w:val="left"/>
      <w:pPr>
        <w:ind w:left="9156" w:hanging="281"/>
      </w:pPr>
      <w:rPr>
        <w:rFonts w:hint="default"/>
      </w:rPr>
    </w:lvl>
  </w:abstractNum>
  <w:abstractNum w:abstractNumId="15" w15:restartNumberingAfterBreak="0">
    <w:nsid w:val="5EFE71DA"/>
    <w:multiLevelType w:val="hybridMultilevel"/>
    <w:tmpl w:val="142A13A4"/>
    <w:lvl w:ilvl="0" w:tplc="EEEC85B2">
      <w:start w:val="1"/>
      <w:numFmt w:val="upperLetter"/>
      <w:lvlText w:val="%1."/>
      <w:lvlJc w:val="left"/>
      <w:pPr>
        <w:ind w:left="424" w:hanging="281"/>
      </w:pPr>
      <w:rPr>
        <w:rFonts w:ascii="Arial" w:eastAsia="Arial" w:hAnsi="Arial" w:cs="Arial" w:hint="default"/>
        <w:b/>
        <w:bCs/>
        <w:w w:val="100"/>
        <w:sz w:val="20"/>
        <w:szCs w:val="20"/>
      </w:rPr>
    </w:lvl>
    <w:lvl w:ilvl="1" w:tplc="68109142">
      <w:numFmt w:val="bullet"/>
      <w:lvlText w:val="•"/>
      <w:lvlJc w:val="left"/>
      <w:pPr>
        <w:ind w:left="1512" w:hanging="281"/>
      </w:pPr>
      <w:rPr>
        <w:rFonts w:hint="default"/>
      </w:rPr>
    </w:lvl>
    <w:lvl w:ilvl="2" w:tplc="386CD160">
      <w:numFmt w:val="bullet"/>
      <w:lvlText w:val="•"/>
      <w:lvlJc w:val="left"/>
      <w:pPr>
        <w:ind w:left="2604" w:hanging="281"/>
      </w:pPr>
      <w:rPr>
        <w:rFonts w:hint="default"/>
      </w:rPr>
    </w:lvl>
    <w:lvl w:ilvl="3" w:tplc="F30E1166">
      <w:numFmt w:val="bullet"/>
      <w:lvlText w:val="•"/>
      <w:lvlJc w:val="left"/>
      <w:pPr>
        <w:ind w:left="3696" w:hanging="281"/>
      </w:pPr>
      <w:rPr>
        <w:rFonts w:hint="default"/>
      </w:rPr>
    </w:lvl>
    <w:lvl w:ilvl="4" w:tplc="BEEA91AA">
      <w:numFmt w:val="bullet"/>
      <w:lvlText w:val="•"/>
      <w:lvlJc w:val="left"/>
      <w:pPr>
        <w:ind w:left="4788" w:hanging="281"/>
      </w:pPr>
      <w:rPr>
        <w:rFonts w:hint="default"/>
      </w:rPr>
    </w:lvl>
    <w:lvl w:ilvl="5" w:tplc="CC8A7C40">
      <w:numFmt w:val="bullet"/>
      <w:lvlText w:val="•"/>
      <w:lvlJc w:val="left"/>
      <w:pPr>
        <w:ind w:left="5880" w:hanging="281"/>
      </w:pPr>
      <w:rPr>
        <w:rFonts w:hint="default"/>
      </w:rPr>
    </w:lvl>
    <w:lvl w:ilvl="6" w:tplc="23C4683E">
      <w:numFmt w:val="bullet"/>
      <w:lvlText w:val="•"/>
      <w:lvlJc w:val="left"/>
      <w:pPr>
        <w:ind w:left="6972" w:hanging="281"/>
      </w:pPr>
      <w:rPr>
        <w:rFonts w:hint="default"/>
      </w:rPr>
    </w:lvl>
    <w:lvl w:ilvl="7" w:tplc="8C0E5646">
      <w:numFmt w:val="bullet"/>
      <w:lvlText w:val="•"/>
      <w:lvlJc w:val="left"/>
      <w:pPr>
        <w:ind w:left="8064" w:hanging="281"/>
      </w:pPr>
      <w:rPr>
        <w:rFonts w:hint="default"/>
      </w:rPr>
    </w:lvl>
    <w:lvl w:ilvl="8" w:tplc="5768A6B4">
      <w:numFmt w:val="bullet"/>
      <w:lvlText w:val="•"/>
      <w:lvlJc w:val="left"/>
      <w:pPr>
        <w:ind w:left="9156" w:hanging="281"/>
      </w:pPr>
      <w:rPr>
        <w:rFonts w:hint="default"/>
      </w:rPr>
    </w:lvl>
  </w:abstractNum>
  <w:abstractNum w:abstractNumId="16" w15:restartNumberingAfterBreak="0">
    <w:nsid w:val="5F767DD7"/>
    <w:multiLevelType w:val="hybridMultilevel"/>
    <w:tmpl w:val="8CF294F4"/>
    <w:lvl w:ilvl="0" w:tplc="EEEC85B2">
      <w:start w:val="1"/>
      <w:numFmt w:val="upperLetter"/>
      <w:lvlText w:val="%1."/>
      <w:lvlJc w:val="left"/>
      <w:pPr>
        <w:ind w:left="424" w:hanging="281"/>
      </w:pPr>
      <w:rPr>
        <w:rFonts w:ascii="Arial" w:eastAsia="Arial" w:hAnsi="Arial" w:cs="Arial" w:hint="default"/>
        <w:b/>
        <w:bCs/>
        <w:w w:val="100"/>
        <w:sz w:val="20"/>
        <w:szCs w:val="20"/>
      </w:rPr>
    </w:lvl>
    <w:lvl w:ilvl="1" w:tplc="68109142">
      <w:numFmt w:val="bullet"/>
      <w:lvlText w:val="•"/>
      <w:lvlJc w:val="left"/>
      <w:pPr>
        <w:ind w:left="1512" w:hanging="281"/>
      </w:pPr>
      <w:rPr>
        <w:rFonts w:hint="default"/>
      </w:rPr>
    </w:lvl>
    <w:lvl w:ilvl="2" w:tplc="386CD160">
      <w:numFmt w:val="bullet"/>
      <w:lvlText w:val="•"/>
      <w:lvlJc w:val="left"/>
      <w:pPr>
        <w:ind w:left="2604" w:hanging="281"/>
      </w:pPr>
      <w:rPr>
        <w:rFonts w:hint="default"/>
      </w:rPr>
    </w:lvl>
    <w:lvl w:ilvl="3" w:tplc="F30E1166">
      <w:numFmt w:val="bullet"/>
      <w:lvlText w:val="•"/>
      <w:lvlJc w:val="left"/>
      <w:pPr>
        <w:ind w:left="3696" w:hanging="281"/>
      </w:pPr>
      <w:rPr>
        <w:rFonts w:hint="default"/>
      </w:rPr>
    </w:lvl>
    <w:lvl w:ilvl="4" w:tplc="BEEA91AA">
      <w:numFmt w:val="bullet"/>
      <w:lvlText w:val="•"/>
      <w:lvlJc w:val="left"/>
      <w:pPr>
        <w:ind w:left="4788" w:hanging="281"/>
      </w:pPr>
      <w:rPr>
        <w:rFonts w:hint="default"/>
      </w:rPr>
    </w:lvl>
    <w:lvl w:ilvl="5" w:tplc="CC8A7C40">
      <w:numFmt w:val="bullet"/>
      <w:lvlText w:val="•"/>
      <w:lvlJc w:val="left"/>
      <w:pPr>
        <w:ind w:left="5880" w:hanging="281"/>
      </w:pPr>
      <w:rPr>
        <w:rFonts w:hint="default"/>
      </w:rPr>
    </w:lvl>
    <w:lvl w:ilvl="6" w:tplc="23C4683E">
      <w:numFmt w:val="bullet"/>
      <w:lvlText w:val="•"/>
      <w:lvlJc w:val="left"/>
      <w:pPr>
        <w:ind w:left="6972" w:hanging="281"/>
      </w:pPr>
      <w:rPr>
        <w:rFonts w:hint="default"/>
      </w:rPr>
    </w:lvl>
    <w:lvl w:ilvl="7" w:tplc="8C0E5646">
      <w:numFmt w:val="bullet"/>
      <w:lvlText w:val="•"/>
      <w:lvlJc w:val="left"/>
      <w:pPr>
        <w:ind w:left="8064" w:hanging="281"/>
      </w:pPr>
      <w:rPr>
        <w:rFonts w:hint="default"/>
      </w:rPr>
    </w:lvl>
    <w:lvl w:ilvl="8" w:tplc="5768A6B4">
      <w:numFmt w:val="bullet"/>
      <w:lvlText w:val="•"/>
      <w:lvlJc w:val="left"/>
      <w:pPr>
        <w:ind w:left="9156" w:hanging="281"/>
      </w:pPr>
      <w:rPr>
        <w:rFonts w:hint="default"/>
      </w:rPr>
    </w:lvl>
  </w:abstractNum>
  <w:abstractNum w:abstractNumId="17" w15:restartNumberingAfterBreak="0">
    <w:nsid w:val="62E65E1F"/>
    <w:multiLevelType w:val="hybridMultilevel"/>
    <w:tmpl w:val="BCE402AA"/>
    <w:lvl w:ilvl="0" w:tplc="EEEC85B2">
      <w:start w:val="1"/>
      <w:numFmt w:val="upperLetter"/>
      <w:lvlText w:val="%1."/>
      <w:lvlJc w:val="left"/>
      <w:pPr>
        <w:ind w:left="424" w:hanging="281"/>
      </w:pPr>
      <w:rPr>
        <w:rFonts w:ascii="Arial" w:eastAsia="Arial" w:hAnsi="Arial" w:cs="Arial" w:hint="default"/>
        <w:b/>
        <w:bCs/>
        <w:w w:val="100"/>
        <w:sz w:val="20"/>
        <w:szCs w:val="20"/>
      </w:rPr>
    </w:lvl>
    <w:lvl w:ilvl="1" w:tplc="68109142">
      <w:numFmt w:val="bullet"/>
      <w:lvlText w:val="•"/>
      <w:lvlJc w:val="left"/>
      <w:pPr>
        <w:ind w:left="1512" w:hanging="281"/>
      </w:pPr>
      <w:rPr>
        <w:rFonts w:hint="default"/>
      </w:rPr>
    </w:lvl>
    <w:lvl w:ilvl="2" w:tplc="386CD160">
      <w:numFmt w:val="bullet"/>
      <w:lvlText w:val="•"/>
      <w:lvlJc w:val="left"/>
      <w:pPr>
        <w:ind w:left="2604" w:hanging="281"/>
      </w:pPr>
      <w:rPr>
        <w:rFonts w:hint="default"/>
      </w:rPr>
    </w:lvl>
    <w:lvl w:ilvl="3" w:tplc="F30E1166">
      <w:numFmt w:val="bullet"/>
      <w:lvlText w:val="•"/>
      <w:lvlJc w:val="left"/>
      <w:pPr>
        <w:ind w:left="3696" w:hanging="281"/>
      </w:pPr>
      <w:rPr>
        <w:rFonts w:hint="default"/>
      </w:rPr>
    </w:lvl>
    <w:lvl w:ilvl="4" w:tplc="BEEA91AA">
      <w:numFmt w:val="bullet"/>
      <w:lvlText w:val="•"/>
      <w:lvlJc w:val="left"/>
      <w:pPr>
        <w:ind w:left="4788" w:hanging="281"/>
      </w:pPr>
      <w:rPr>
        <w:rFonts w:hint="default"/>
      </w:rPr>
    </w:lvl>
    <w:lvl w:ilvl="5" w:tplc="CC8A7C40">
      <w:numFmt w:val="bullet"/>
      <w:lvlText w:val="•"/>
      <w:lvlJc w:val="left"/>
      <w:pPr>
        <w:ind w:left="5880" w:hanging="281"/>
      </w:pPr>
      <w:rPr>
        <w:rFonts w:hint="default"/>
      </w:rPr>
    </w:lvl>
    <w:lvl w:ilvl="6" w:tplc="23C4683E">
      <w:numFmt w:val="bullet"/>
      <w:lvlText w:val="•"/>
      <w:lvlJc w:val="left"/>
      <w:pPr>
        <w:ind w:left="6972" w:hanging="281"/>
      </w:pPr>
      <w:rPr>
        <w:rFonts w:hint="default"/>
      </w:rPr>
    </w:lvl>
    <w:lvl w:ilvl="7" w:tplc="8C0E5646">
      <w:numFmt w:val="bullet"/>
      <w:lvlText w:val="•"/>
      <w:lvlJc w:val="left"/>
      <w:pPr>
        <w:ind w:left="8064" w:hanging="281"/>
      </w:pPr>
      <w:rPr>
        <w:rFonts w:hint="default"/>
      </w:rPr>
    </w:lvl>
    <w:lvl w:ilvl="8" w:tplc="5768A6B4">
      <w:numFmt w:val="bullet"/>
      <w:lvlText w:val="•"/>
      <w:lvlJc w:val="left"/>
      <w:pPr>
        <w:ind w:left="9156" w:hanging="281"/>
      </w:pPr>
      <w:rPr>
        <w:rFonts w:hint="default"/>
      </w:rPr>
    </w:lvl>
  </w:abstractNum>
  <w:abstractNum w:abstractNumId="18" w15:restartNumberingAfterBreak="0">
    <w:nsid w:val="666B6CB0"/>
    <w:multiLevelType w:val="multilevel"/>
    <w:tmpl w:val="874C05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8BE09AC"/>
    <w:multiLevelType w:val="hybridMultilevel"/>
    <w:tmpl w:val="5D96C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E9680B"/>
    <w:multiLevelType w:val="hybridMultilevel"/>
    <w:tmpl w:val="5A2E115C"/>
    <w:lvl w:ilvl="0" w:tplc="EEEC85B2">
      <w:start w:val="1"/>
      <w:numFmt w:val="upperLetter"/>
      <w:lvlText w:val="%1."/>
      <w:lvlJc w:val="left"/>
      <w:pPr>
        <w:ind w:left="424" w:hanging="281"/>
      </w:pPr>
      <w:rPr>
        <w:rFonts w:ascii="Arial" w:eastAsia="Arial" w:hAnsi="Arial" w:cs="Arial" w:hint="default"/>
        <w:b/>
        <w:bCs/>
        <w:w w:val="100"/>
        <w:sz w:val="20"/>
        <w:szCs w:val="20"/>
      </w:rPr>
    </w:lvl>
    <w:lvl w:ilvl="1" w:tplc="68109142">
      <w:numFmt w:val="bullet"/>
      <w:lvlText w:val="•"/>
      <w:lvlJc w:val="left"/>
      <w:pPr>
        <w:ind w:left="1512" w:hanging="281"/>
      </w:pPr>
      <w:rPr>
        <w:rFonts w:hint="default"/>
      </w:rPr>
    </w:lvl>
    <w:lvl w:ilvl="2" w:tplc="386CD160">
      <w:numFmt w:val="bullet"/>
      <w:lvlText w:val="•"/>
      <w:lvlJc w:val="left"/>
      <w:pPr>
        <w:ind w:left="2604" w:hanging="281"/>
      </w:pPr>
      <w:rPr>
        <w:rFonts w:hint="default"/>
      </w:rPr>
    </w:lvl>
    <w:lvl w:ilvl="3" w:tplc="F30E1166">
      <w:numFmt w:val="bullet"/>
      <w:lvlText w:val="•"/>
      <w:lvlJc w:val="left"/>
      <w:pPr>
        <w:ind w:left="3696" w:hanging="281"/>
      </w:pPr>
      <w:rPr>
        <w:rFonts w:hint="default"/>
      </w:rPr>
    </w:lvl>
    <w:lvl w:ilvl="4" w:tplc="BEEA91AA">
      <w:numFmt w:val="bullet"/>
      <w:lvlText w:val="•"/>
      <w:lvlJc w:val="left"/>
      <w:pPr>
        <w:ind w:left="4788" w:hanging="281"/>
      </w:pPr>
      <w:rPr>
        <w:rFonts w:hint="default"/>
      </w:rPr>
    </w:lvl>
    <w:lvl w:ilvl="5" w:tplc="CC8A7C40">
      <w:numFmt w:val="bullet"/>
      <w:lvlText w:val="•"/>
      <w:lvlJc w:val="left"/>
      <w:pPr>
        <w:ind w:left="5880" w:hanging="281"/>
      </w:pPr>
      <w:rPr>
        <w:rFonts w:hint="default"/>
      </w:rPr>
    </w:lvl>
    <w:lvl w:ilvl="6" w:tplc="23C4683E">
      <w:numFmt w:val="bullet"/>
      <w:lvlText w:val="•"/>
      <w:lvlJc w:val="left"/>
      <w:pPr>
        <w:ind w:left="6972" w:hanging="281"/>
      </w:pPr>
      <w:rPr>
        <w:rFonts w:hint="default"/>
      </w:rPr>
    </w:lvl>
    <w:lvl w:ilvl="7" w:tplc="8C0E5646">
      <w:numFmt w:val="bullet"/>
      <w:lvlText w:val="•"/>
      <w:lvlJc w:val="left"/>
      <w:pPr>
        <w:ind w:left="8064" w:hanging="281"/>
      </w:pPr>
      <w:rPr>
        <w:rFonts w:hint="default"/>
      </w:rPr>
    </w:lvl>
    <w:lvl w:ilvl="8" w:tplc="5768A6B4">
      <w:numFmt w:val="bullet"/>
      <w:lvlText w:val="•"/>
      <w:lvlJc w:val="left"/>
      <w:pPr>
        <w:ind w:left="9156" w:hanging="281"/>
      </w:pPr>
      <w:rPr>
        <w:rFonts w:hint="default"/>
      </w:rPr>
    </w:lvl>
  </w:abstractNum>
  <w:abstractNum w:abstractNumId="21" w15:restartNumberingAfterBreak="0">
    <w:nsid w:val="750E7787"/>
    <w:multiLevelType w:val="hybridMultilevel"/>
    <w:tmpl w:val="7A1AADDE"/>
    <w:lvl w:ilvl="0" w:tplc="EEEC85B2">
      <w:start w:val="1"/>
      <w:numFmt w:val="upperLetter"/>
      <w:lvlText w:val="%1."/>
      <w:lvlJc w:val="left"/>
      <w:pPr>
        <w:ind w:left="424" w:hanging="281"/>
      </w:pPr>
      <w:rPr>
        <w:rFonts w:ascii="Arial" w:eastAsia="Arial" w:hAnsi="Arial" w:cs="Arial" w:hint="default"/>
        <w:b/>
        <w:bCs/>
        <w:w w:val="100"/>
        <w:sz w:val="20"/>
        <w:szCs w:val="20"/>
      </w:rPr>
    </w:lvl>
    <w:lvl w:ilvl="1" w:tplc="68109142">
      <w:numFmt w:val="bullet"/>
      <w:lvlText w:val="•"/>
      <w:lvlJc w:val="left"/>
      <w:pPr>
        <w:ind w:left="1512" w:hanging="281"/>
      </w:pPr>
      <w:rPr>
        <w:rFonts w:hint="default"/>
      </w:rPr>
    </w:lvl>
    <w:lvl w:ilvl="2" w:tplc="386CD160">
      <w:numFmt w:val="bullet"/>
      <w:lvlText w:val="•"/>
      <w:lvlJc w:val="left"/>
      <w:pPr>
        <w:ind w:left="2604" w:hanging="281"/>
      </w:pPr>
      <w:rPr>
        <w:rFonts w:hint="default"/>
      </w:rPr>
    </w:lvl>
    <w:lvl w:ilvl="3" w:tplc="F30E1166">
      <w:numFmt w:val="bullet"/>
      <w:lvlText w:val="•"/>
      <w:lvlJc w:val="left"/>
      <w:pPr>
        <w:ind w:left="3696" w:hanging="281"/>
      </w:pPr>
      <w:rPr>
        <w:rFonts w:hint="default"/>
      </w:rPr>
    </w:lvl>
    <w:lvl w:ilvl="4" w:tplc="BEEA91AA">
      <w:numFmt w:val="bullet"/>
      <w:lvlText w:val="•"/>
      <w:lvlJc w:val="left"/>
      <w:pPr>
        <w:ind w:left="4788" w:hanging="281"/>
      </w:pPr>
      <w:rPr>
        <w:rFonts w:hint="default"/>
      </w:rPr>
    </w:lvl>
    <w:lvl w:ilvl="5" w:tplc="CC8A7C40">
      <w:numFmt w:val="bullet"/>
      <w:lvlText w:val="•"/>
      <w:lvlJc w:val="left"/>
      <w:pPr>
        <w:ind w:left="5880" w:hanging="281"/>
      </w:pPr>
      <w:rPr>
        <w:rFonts w:hint="default"/>
      </w:rPr>
    </w:lvl>
    <w:lvl w:ilvl="6" w:tplc="23C4683E">
      <w:numFmt w:val="bullet"/>
      <w:lvlText w:val="•"/>
      <w:lvlJc w:val="left"/>
      <w:pPr>
        <w:ind w:left="6972" w:hanging="281"/>
      </w:pPr>
      <w:rPr>
        <w:rFonts w:hint="default"/>
      </w:rPr>
    </w:lvl>
    <w:lvl w:ilvl="7" w:tplc="8C0E5646">
      <w:numFmt w:val="bullet"/>
      <w:lvlText w:val="•"/>
      <w:lvlJc w:val="left"/>
      <w:pPr>
        <w:ind w:left="8064" w:hanging="281"/>
      </w:pPr>
      <w:rPr>
        <w:rFonts w:hint="default"/>
      </w:rPr>
    </w:lvl>
    <w:lvl w:ilvl="8" w:tplc="5768A6B4">
      <w:numFmt w:val="bullet"/>
      <w:lvlText w:val="•"/>
      <w:lvlJc w:val="left"/>
      <w:pPr>
        <w:ind w:left="9156" w:hanging="281"/>
      </w:pPr>
      <w:rPr>
        <w:rFonts w:hint="default"/>
      </w:rPr>
    </w:lvl>
  </w:abstractNum>
  <w:abstractNum w:abstractNumId="22" w15:restartNumberingAfterBreak="0">
    <w:nsid w:val="75951C36"/>
    <w:multiLevelType w:val="hybridMultilevel"/>
    <w:tmpl w:val="5EC666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7E5F99"/>
    <w:multiLevelType w:val="hybridMultilevel"/>
    <w:tmpl w:val="3654B102"/>
    <w:lvl w:ilvl="0" w:tplc="38B6F3B6">
      <w:start w:val="1"/>
      <w:numFmt w:val="upperLetter"/>
      <w:lvlText w:val="%1."/>
      <w:lvlJc w:val="left"/>
      <w:pPr>
        <w:ind w:left="8201" w:hanging="281"/>
      </w:pPr>
      <w:rPr>
        <w:rFonts w:ascii="Arial" w:eastAsia="Arial" w:hAnsi="Arial" w:cs="Arial" w:hint="default"/>
        <w:b/>
        <w:bCs/>
        <w:w w:val="99"/>
        <w:sz w:val="20"/>
        <w:szCs w:val="20"/>
      </w:rPr>
    </w:lvl>
    <w:lvl w:ilvl="1" w:tplc="16A0544C">
      <w:numFmt w:val="bullet"/>
      <w:lvlText w:val="•"/>
      <w:lvlJc w:val="left"/>
      <w:pPr>
        <w:ind w:left="1260" w:hanging="281"/>
      </w:pPr>
      <w:rPr>
        <w:rFonts w:hint="default"/>
      </w:rPr>
    </w:lvl>
    <w:lvl w:ilvl="2" w:tplc="63E26BCA">
      <w:numFmt w:val="bullet"/>
      <w:lvlText w:val="•"/>
      <w:lvlJc w:val="left"/>
      <w:pPr>
        <w:ind w:left="2380" w:hanging="281"/>
      </w:pPr>
      <w:rPr>
        <w:rFonts w:hint="default"/>
      </w:rPr>
    </w:lvl>
    <w:lvl w:ilvl="3" w:tplc="B4A22288">
      <w:numFmt w:val="bullet"/>
      <w:lvlText w:val="•"/>
      <w:lvlJc w:val="left"/>
      <w:pPr>
        <w:ind w:left="3500" w:hanging="281"/>
      </w:pPr>
      <w:rPr>
        <w:rFonts w:hint="default"/>
      </w:rPr>
    </w:lvl>
    <w:lvl w:ilvl="4" w:tplc="04E4087E">
      <w:numFmt w:val="bullet"/>
      <w:lvlText w:val="•"/>
      <w:lvlJc w:val="left"/>
      <w:pPr>
        <w:ind w:left="4620" w:hanging="281"/>
      </w:pPr>
      <w:rPr>
        <w:rFonts w:hint="default"/>
      </w:rPr>
    </w:lvl>
    <w:lvl w:ilvl="5" w:tplc="1D4C5330">
      <w:numFmt w:val="bullet"/>
      <w:lvlText w:val="•"/>
      <w:lvlJc w:val="left"/>
      <w:pPr>
        <w:ind w:left="5740" w:hanging="281"/>
      </w:pPr>
      <w:rPr>
        <w:rFonts w:hint="default"/>
      </w:rPr>
    </w:lvl>
    <w:lvl w:ilvl="6" w:tplc="AC5CE76E">
      <w:numFmt w:val="bullet"/>
      <w:lvlText w:val="•"/>
      <w:lvlJc w:val="left"/>
      <w:pPr>
        <w:ind w:left="6860" w:hanging="281"/>
      </w:pPr>
      <w:rPr>
        <w:rFonts w:hint="default"/>
      </w:rPr>
    </w:lvl>
    <w:lvl w:ilvl="7" w:tplc="233887EE">
      <w:numFmt w:val="bullet"/>
      <w:lvlText w:val="•"/>
      <w:lvlJc w:val="left"/>
      <w:pPr>
        <w:ind w:left="7980" w:hanging="281"/>
      </w:pPr>
      <w:rPr>
        <w:rFonts w:hint="default"/>
      </w:rPr>
    </w:lvl>
    <w:lvl w:ilvl="8" w:tplc="3606D4DA">
      <w:numFmt w:val="bullet"/>
      <w:lvlText w:val="•"/>
      <w:lvlJc w:val="left"/>
      <w:pPr>
        <w:ind w:left="9100" w:hanging="281"/>
      </w:pPr>
      <w:rPr>
        <w:rFonts w:hint="default"/>
      </w:rPr>
    </w:lvl>
  </w:abstractNum>
  <w:abstractNum w:abstractNumId="24" w15:restartNumberingAfterBreak="0">
    <w:nsid w:val="7CD30B25"/>
    <w:multiLevelType w:val="hybridMultilevel"/>
    <w:tmpl w:val="6E0675FE"/>
    <w:lvl w:ilvl="0" w:tplc="EEEC85B2">
      <w:start w:val="1"/>
      <w:numFmt w:val="upperLetter"/>
      <w:lvlText w:val="%1."/>
      <w:lvlJc w:val="left"/>
      <w:pPr>
        <w:ind w:left="424" w:hanging="281"/>
      </w:pPr>
      <w:rPr>
        <w:rFonts w:ascii="Arial" w:eastAsia="Arial" w:hAnsi="Arial" w:cs="Arial" w:hint="default"/>
        <w:b/>
        <w:bCs/>
        <w:w w:val="100"/>
        <w:sz w:val="20"/>
        <w:szCs w:val="20"/>
      </w:rPr>
    </w:lvl>
    <w:lvl w:ilvl="1" w:tplc="68109142">
      <w:numFmt w:val="bullet"/>
      <w:lvlText w:val="•"/>
      <w:lvlJc w:val="left"/>
      <w:pPr>
        <w:ind w:left="1512" w:hanging="281"/>
      </w:pPr>
      <w:rPr>
        <w:rFonts w:hint="default"/>
      </w:rPr>
    </w:lvl>
    <w:lvl w:ilvl="2" w:tplc="386CD160">
      <w:numFmt w:val="bullet"/>
      <w:lvlText w:val="•"/>
      <w:lvlJc w:val="left"/>
      <w:pPr>
        <w:ind w:left="2604" w:hanging="281"/>
      </w:pPr>
      <w:rPr>
        <w:rFonts w:hint="default"/>
      </w:rPr>
    </w:lvl>
    <w:lvl w:ilvl="3" w:tplc="F30E1166">
      <w:numFmt w:val="bullet"/>
      <w:lvlText w:val="•"/>
      <w:lvlJc w:val="left"/>
      <w:pPr>
        <w:ind w:left="3696" w:hanging="281"/>
      </w:pPr>
      <w:rPr>
        <w:rFonts w:hint="default"/>
      </w:rPr>
    </w:lvl>
    <w:lvl w:ilvl="4" w:tplc="BEEA91AA">
      <w:numFmt w:val="bullet"/>
      <w:lvlText w:val="•"/>
      <w:lvlJc w:val="left"/>
      <w:pPr>
        <w:ind w:left="4788" w:hanging="281"/>
      </w:pPr>
      <w:rPr>
        <w:rFonts w:hint="default"/>
      </w:rPr>
    </w:lvl>
    <w:lvl w:ilvl="5" w:tplc="CC8A7C40">
      <w:numFmt w:val="bullet"/>
      <w:lvlText w:val="•"/>
      <w:lvlJc w:val="left"/>
      <w:pPr>
        <w:ind w:left="5880" w:hanging="281"/>
      </w:pPr>
      <w:rPr>
        <w:rFonts w:hint="default"/>
      </w:rPr>
    </w:lvl>
    <w:lvl w:ilvl="6" w:tplc="23C4683E">
      <w:numFmt w:val="bullet"/>
      <w:lvlText w:val="•"/>
      <w:lvlJc w:val="left"/>
      <w:pPr>
        <w:ind w:left="6972" w:hanging="281"/>
      </w:pPr>
      <w:rPr>
        <w:rFonts w:hint="default"/>
      </w:rPr>
    </w:lvl>
    <w:lvl w:ilvl="7" w:tplc="8C0E5646">
      <w:numFmt w:val="bullet"/>
      <w:lvlText w:val="•"/>
      <w:lvlJc w:val="left"/>
      <w:pPr>
        <w:ind w:left="8064" w:hanging="281"/>
      </w:pPr>
      <w:rPr>
        <w:rFonts w:hint="default"/>
      </w:rPr>
    </w:lvl>
    <w:lvl w:ilvl="8" w:tplc="5768A6B4">
      <w:numFmt w:val="bullet"/>
      <w:lvlText w:val="•"/>
      <w:lvlJc w:val="left"/>
      <w:pPr>
        <w:ind w:left="9156" w:hanging="281"/>
      </w:pPr>
      <w:rPr>
        <w:rFonts w:hint="default"/>
      </w:rPr>
    </w:lvl>
  </w:abstractNum>
  <w:abstractNum w:abstractNumId="25" w15:restartNumberingAfterBreak="0">
    <w:nsid w:val="7DB429BE"/>
    <w:multiLevelType w:val="hybridMultilevel"/>
    <w:tmpl w:val="F664F7A4"/>
    <w:lvl w:ilvl="0" w:tplc="04090001">
      <w:start w:val="1"/>
      <w:numFmt w:val="bullet"/>
      <w:lvlText w:val=""/>
      <w:lvlJc w:val="left"/>
      <w:pPr>
        <w:ind w:left="114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26" w15:restartNumberingAfterBreak="0">
    <w:nsid w:val="7F571147"/>
    <w:multiLevelType w:val="hybridMultilevel"/>
    <w:tmpl w:val="CD667C66"/>
    <w:lvl w:ilvl="0" w:tplc="EEEC85B2">
      <w:start w:val="1"/>
      <w:numFmt w:val="upperLetter"/>
      <w:lvlText w:val="%1."/>
      <w:lvlJc w:val="left"/>
      <w:pPr>
        <w:ind w:left="424" w:hanging="281"/>
      </w:pPr>
      <w:rPr>
        <w:rFonts w:ascii="Arial" w:eastAsia="Arial" w:hAnsi="Arial" w:cs="Arial" w:hint="default"/>
        <w:b/>
        <w:bCs/>
        <w:w w:val="100"/>
        <w:sz w:val="20"/>
        <w:szCs w:val="20"/>
      </w:rPr>
    </w:lvl>
    <w:lvl w:ilvl="1" w:tplc="68109142">
      <w:numFmt w:val="bullet"/>
      <w:lvlText w:val="•"/>
      <w:lvlJc w:val="left"/>
      <w:pPr>
        <w:ind w:left="1512" w:hanging="281"/>
      </w:pPr>
      <w:rPr>
        <w:rFonts w:hint="default"/>
      </w:rPr>
    </w:lvl>
    <w:lvl w:ilvl="2" w:tplc="386CD160">
      <w:numFmt w:val="bullet"/>
      <w:lvlText w:val="•"/>
      <w:lvlJc w:val="left"/>
      <w:pPr>
        <w:ind w:left="2604" w:hanging="281"/>
      </w:pPr>
      <w:rPr>
        <w:rFonts w:hint="default"/>
      </w:rPr>
    </w:lvl>
    <w:lvl w:ilvl="3" w:tplc="F30E1166">
      <w:numFmt w:val="bullet"/>
      <w:lvlText w:val="•"/>
      <w:lvlJc w:val="left"/>
      <w:pPr>
        <w:ind w:left="3696" w:hanging="281"/>
      </w:pPr>
      <w:rPr>
        <w:rFonts w:hint="default"/>
      </w:rPr>
    </w:lvl>
    <w:lvl w:ilvl="4" w:tplc="BEEA91AA">
      <w:numFmt w:val="bullet"/>
      <w:lvlText w:val="•"/>
      <w:lvlJc w:val="left"/>
      <w:pPr>
        <w:ind w:left="4788" w:hanging="281"/>
      </w:pPr>
      <w:rPr>
        <w:rFonts w:hint="default"/>
      </w:rPr>
    </w:lvl>
    <w:lvl w:ilvl="5" w:tplc="CC8A7C40">
      <w:numFmt w:val="bullet"/>
      <w:lvlText w:val="•"/>
      <w:lvlJc w:val="left"/>
      <w:pPr>
        <w:ind w:left="5880" w:hanging="281"/>
      </w:pPr>
      <w:rPr>
        <w:rFonts w:hint="default"/>
      </w:rPr>
    </w:lvl>
    <w:lvl w:ilvl="6" w:tplc="23C4683E">
      <w:numFmt w:val="bullet"/>
      <w:lvlText w:val="•"/>
      <w:lvlJc w:val="left"/>
      <w:pPr>
        <w:ind w:left="6972" w:hanging="281"/>
      </w:pPr>
      <w:rPr>
        <w:rFonts w:hint="default"/>
      </w:rPr>
    </w:lvl>
    <w:lvl w:ilvl="7" w:tplc="8C0E5646">
      <w:numFmt w:val="bullet"/>
      <w:lvlText w:val="•"/>
      <w:lvlJc w:val="left"/>
      <w:pPr>
        <w:ind w:left="8064" w:hanging="281"/>
      </w:pPr>
      <w:rPr>
        <w:rFonts w:hint="default"/>
      </w:rPr>
    </w:lvl>
    <w:lvl w:ilvl="8" w:tplc="5768A6B4">
      <w:numFmt w:val="bullet"/>
      <w:lvlText w:val="•"/>
      <w:lvlJc w:val="left"/>
      <w:pPr>
        <w:ind w:left="9156" w:hanging="281"/>
      </w:pPr>
      <w:rPr>
        <w:rFonts w:hint="default"/>
      </w:rPr>
    </w:lvl>
  </w:abstractNum>
  <w:num w:numId="1">
    <w:abstractNumId w:val="7"/>
  </w:num>
  <w:num w:numId="2">
    <w:abstractNumId w:val="23"/>
  </w:num>
  <w:num w:numId="3">
    <w:abstractNumId w:val="4"/>
  </w:num>
  <w:num w:numId="4">
    <w:abstractNumId w:val="15"/>
  </w:num>
  <w:num w:numId="5">
    <w:abstractNumId w:val="24"/>
  </w:num>
  <w:num w:numId="6">
    <w:abstractNumId w:val="5"/>
  </w:num>
  <w:num w:numId="7">
    <w:abstractNumId w:val="17"/>
  </w:num>
  <w:num w:numId="8">
    <w:abstractNumId w:val="21"/>
  </w:num>
  <w:num w:numId="9">
    <w:abstractNumId w:val="16"/>
  </w:num>
  <w:num w:numId="10">
    <w:abstractNumId w:val="20"/>
  </w:num>
  <w:num w:numId="11">
    <w:abstractNumId w:val="9"/>
  </w:num>
  <w:num w:numId="12">
    <w:abstractNumId w:val="11"/>
  </w:num>
  <w:num w:numId="13">
    <w:abstractNumId w:val="10"/>
  </w:num>
  <w:num w:numId="14">
    <w:abstractNumId w:val="19"/>
  </w:num>
  <w:num w:numId="15">
    <w:abstractNumId w:val="26"/>
  </w:num>
  <w:num w:numId="16">
    <w:abstractNumId w:val="25"/>
  </w:num>
  <w:num w:numId="17">
    <w:abstractNumId w:val="2"/>
  </w:num>
  <w:num w:numId="18">
    <w:abstractNumId w:val="13"/>
  </w:num>
  <w:num w:numId="19">
    <w:abstractNumId w:val="3"/>
  </w:num>
  <w:num w:numId="20">
    <w:abstractNumId w:val="14"/>
  </w:num>
  <w:num w:numId="21">
    <w:abstractNumId w:val="12"/>
  </w:num>
  <w:num w:numId="22">
    <w:abstractNumId w:val="18"/>
  </w:num>
  <w:num w:numId="23">
    <w:abstractNumId w:val="8"/>
  </w:num>
  <w:num w:numId="24">
    <w:abstractNumId w:val="0"/>
  </w:num>
  <w:num w:numId="25">
    <w:abstractNumId w:val="6"/>
  </w:num>
  <w:num w:numId="26">
    <w:abstractNumId w:val="1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CBD"/>
    <w:rsid w:val="00001108"/>
    <w:rsid w:val="00007A33"/>
    <w:rsid w:val="0001234B"/>
    <w:rsid w:val="0004629C"/>
    <w:rsid w:val="00065762"/>
    <w:rsid w:val="0007087B"/>
    <w:rsid w:val="00071B67"/>
    <w:rsid w:val="00072D7F"/>
    <w:rsid w:val="000912D8"/>
    <w:rsid w:val="00091884"/>
    <w:rsid w:val="0009266E"/>
    <w:rsid w:val="000B2D98"/>
    <w:rsid w:val="00100FDC"/>
    <w:rsid w:val="00102AA8"/>
    <w:rsid w:val="001032FD"/>
    <w:rsid w:val="00111266"/>
    <w:rsid w:val="001130F0"/>
    <w:rsid w:val="00116BAB"/>
    <w:rsid w:val="00123D00"/>
    <w:rsid w:val="001278AF"/>
    <w:rsid w:val="0013384E"/>
    <w:rsid w:val="00134413"/>
    <w:rsid w:val="00135825"/>
    <w:rsid w:val="00140239"/>
    <w:rsid w:val="001403D9"/>
    <w:rsid w:val="00151131"/>
    <w:rsid w:val="0017578B"/>
    <w:rsid w:val="00177E16"/>
    <w:rsid w:val="00187527"/>
    <w:rsid w:val="001927E5"/>
    <w:rsid w:val="001A6A6F"/>
    <w:rsid w:val="001B613F"/>
    <w:rsid w:val="001C1CAF"/>
    <w:rsid w:val="001D1835"/>
    <w:rsid w:val="001D32A8"/>
    <w:rsid w:val="001F4BE7"/>
    <w:rsid w:val="00205B8F"/>
    <w:rsid w:val="002114B4"/>
    <w:rsid w:val="0021206F"/>
    <w:rsid w:val="00213A18"/>
    <w:rsid w:val="00236A45"/>
    <w:rsid w:val="00237981"/>
    <w:rsid w:val="0026071D"/>
    <w:rsid w:val="002707EB"/>
    <w:rsid w:val="00271AA6"/>
    <w:rsid w:val="00274D01"/>
    <w:rsid w:val="002824D4"/>
    <w:rsid w:val="0029143B"/>
    <w:rsid w:val="00294D6D"/>
    <w:rsid w:val="00296E91"/>
    <w:rsid w:val="00297DBA"/>
    <w:rsid w:val="002A76EE"/>
    <w:rsid w:val="002D03D9"/>
    <w:rsid w:val="002E5993"/>
    <w:rsid w:val="00313655"/>
    <w:rsid w:val="0031762B"/>
    <w:rsid w:val="00331372"/>
    <w:rsid w:val="00340497"/>
    <w:rsid w:val="0034558A"/>
    <w:rsid w:val="00350B31"/>
    <w:rsid w:val="0037455A"/>
    <w:rsid w:val="00377719"/>
    <w:rsid w:val="0039036F"/>
    <w:rsid w:val="003C6C3F"/>
    <w:rsid w:val="003C7645"/>
    <w:rsid w:val="003F2A94"/>
    <w:rsid w:val="00406A4A"/>
    <w:rsid w:val="004250F6"/>
    <w:rsid w:val="004271F7"/>
    <w:rsid w:val="00431F09"/>
    <w:rsid w:val="004402D7"/>
    <w:rsid w:val="00443A85"/>
    <w:rsid w:val="0044603B"/>
    <w:rsid w:val="004533E2"/>
    <w:rsid w:val="00455ACC"/>
    <w:rsid w:val="0046275B"/>
    <w:rsid w:val="00464B8E"/>
    <w:rsid w:val="00466C32"/>
    <w:rsid w:val="0048521D"/>
    <w:rsid w:val="00487D53"/>
    <w:rsid w:val="004907EC"/>
    <w:rsid w:val="00497275"/>
    <w:rsid w:val="004A15BE"/>
    <w:rsid w:val="004A370F"/>
    <w:rsid w:val="004B381A"/>
    <w:rsid w:val="004B6A84"/>
    <w:rsid w:val="0051193E"/>
    <w:rsid w:val="005327B0"/>
    <w:rsid w:val="00546B0E"/>
    <w:rsid w:val="0055059C"/>
    <w:rsid w:val="00552DF9"/>
    <w:rsid w:val="0055453D"/>
    <w:rsid w:val="0057747B"/>
    <w:rsid w:val="005A7D87"/>
    <w:rsid w:val="005B0520"/>
    <w:rsid w:val="005B2A0A"/>
    <w:rsid w:val="005C679D"/>
    <w:rsid w:val="005E1CDF"/>
    <w:rsid w:val="005E32BC"/>
    <w:rsid w:val="005E4A3A"/>
    <w:rsid w:val="005E4FDF"/>
    <w:rsid w:val="005F0D1D"/>
    <w:rsid w:val="005F53F5"/>
    <w:rsid w:val="006028B9"/>
    <w:rsid w:val="0061094E"/>
    <w:rsid w:val="00610A4A"/>
    <w:rsid w:val="00614F89"/>
    <w:rsid w:val="00615EBA"/>
    <w:rsid w:val="00620305"/>
    <w:rsid w:val="00620669"/>
    <w:rsid w:val="00621DD9"/>
    <w:rsid w:val="00624342"/>
    <w:rsid w:val="00625517"/>
    <w:rsid w:val="0063664C"/>
    <w:rsid w:val="0064084A"/>
    <w:rsid w:val="00641CB7"/>
    <w:rsid w:val="00651CA4"/>
    <w:rsid w:val="00652CEA"/>
    <w:rsid w:val="006545FA"/>
    <w:rsid w:val="0065551D"/>
    <w:rsid w:val="006566DD"/>
    <w:rsid w:val="006744F9"/>
    <w:rsid w:val="006842EA"/>
    <w:rsid w:val="0068700F"/>
    <w:rsid w:val="006945E6"/>
    <w:rsid w:val="006A555A"/>
    <w:rsid w:val="006C73D4"/>
    <w:rsid w:val="006D14A3"/>
    <w:rsid w:val="006D78DA"/>
    <w:rsid w:val="006F6DE8"/>
    <w:rsid w:val="0072159A"/>
    <w:rsid w:val="0072262A"/>
    <w:rsid w:val="00724552"/>
    <w:rsid w:val="00730F60"/>
    <w:rsid w:val="00741684"/>
    <w:rsid w:val="007447C6"/>
    <w:rsid w:val="00783F1E"/>
    <w:rsid w:val="007C75B3"/>
    <w:rsid w:val="007E0738"/>
    <w:rsid w:val="007E4D10"/>
    <w:rsid w:val="007E5826"/>
    <w:rsid w:val="007E611D"/>
    <w:rsid w:val="007F1F13"/>
    <w:rsid w:val="007F52BD"/>
    <w:rsid w:val="00811596"/>
    <w:rsid w:val="00824760"/>
    <w:rsid w:val="00844DC3"/>
    <w:rsid w:val="00853DE6"/>
    <w:rsid w:val="00855B4F"/>
    <w:rsid w:val="008717E6"/>
    <w:rsid w:val="00874CBD"/>
    <w:rsid w:val="008B129B"/>
    <w:rsid w:val="008B1F4D"/>
    <w:rsid w:val="008C07FD"/>
    <w:rsid w:val="008D4AFC"/>
    <w:rsid w:val="008D6BAB"/>
    <w:rsid w:val="008E1B6B"/>
    <w:rsid w:val="008E1DEB"/>
    <w:rsid w:val="008E6911"/>
    <w:rsid w:val="009104B4"/>
    <w:rsid w:val="00914696"/>
    <w:rsid w:val="00925C7B"/>
    <w:rsid w:val="00940462"/>
    <w:rsid w:val="0094105A"/>
    <w:rsid w:val="00957598"/>
    <w:rsid w:val="0098514E"/>
    <w:rsid w:val="00991423"/>
    <w:rsid w:val="009A31A2"/>
    <w:rsid w:val="009A40BA"/>
    <w:rsid w:val="009A5A58"/>
    <w:rsid w:val="009B58E7"/>
    <w:rsid w:val="009B735F"/>
    <w:rsid w:val="009D2ED5"/>
    <w:rsid w:val="009D6A1A"/>
    <w:rsid w:val="009E000D"/>
    <w:rsid w:val="009F11EB"/>
    <w:rsid w:val="009F3942"/>
    <w:rsid w:val="00A2337E"/>
    <w:rsid w:val="00A246B2"/>
    <w:rsid w:val="00A32BA0"/>
    <w:rsid w:val="00A337C2"/>
    <w:rsid w:val="00A33878"/>
    <w:rsid w:val="00A427DF"/>
    <w:rsid w:val="00A45391"/>
    <w:rsid w:val="00A54C52"/>
    <w:rsid w:val="00A65B74"/>
    <w:rsid w:val="00A678F7"/>
    <w:rsid w:val="00A70C51"/>
    <w:rsid w:val="00A800D5"/>
    <w:rsid w:val="00A86C29"/>
    <w:rsid w:val="00A9705C"/>
    <w:rsid w:val="00AA43F0"/>
    <w:rsid w:val="00AB5A4B"/>
    <w:rsid w:val="00AC47AC"/>
    <w:rsid w:val="00AE4B2C"/>
    <w:rsid w:val="00AF47DC"/>
    <w:rsid w:val="00B24174"/>
    <w:rsid w:val="00B34218"/>
    <w:rsid w:val="00B42107"/>
    <w:rsid w:val="00B51AF3"/>
    <w:rsid w:val="00B77343"/>
    <w:rsid w:val="00B83A69"/>
    <w:rsid w:val="00B95B7D"/>
    <w:rsid w:val="00BA0B0E"/>
    <w:rsid w:val="00BA5CA5"/>
    <w:rsid w:val="00BB5EE5"/>
    <w:rsid w:val="00BC1FA8"/>
    <w:rsid w:val="00BC6B6E"/>
    <w:rsid w:val="00BE3972"/>
    <w:rsid w:val="00BF6FB2"/>
    <w:rsid w:val="00C34E90"/>
    <w:rsid w:val="00C47711"/>
    <w:rsid w:val="00C479BB"/>
    <w:rsid w:val="00C5320F"/>
    <w:rsid w:val="00C60C57"/>
    <w:rsid w:val="00C66682"/>
    <w:rsid w:val="00C842F9"/>
    <w:rsid w:val="00C85A9C"/>
    <w:rsid w:val="00C86234"/>
    <w:rsid w:val="00C913D0"/>
    <w:rsid w:val="00CC6B6D"/>
    <w:rsid w:val="00CD7608"/>
    <w:rsid w:val="00CD7C52"/>
    <w:rsid w:val="00CF5983"/>
    <w:rsid w:val="00CF5DAF"/>
    <w:rsid w:val="00D030B1"/>
    <w:rsid w:val="00D11C95"/>
    <w:rsid w:val="00D148AA"/>
    <w:rsid w:val="00D243E5"/>
    <w:rsid w:val="00D26BE0"/>
    <w:rsid w:val="00D270E2"/>
    <w:rsid w:val="00D430D0"/>
    <w:rsid w:val="00D61F33"/>
    <w:rsid w:val="00D640A7"/>
    <w:rsid w:val="00D65A56"/>
    <w:rsid w:val="00D87761"/>
    <w:rsid w:val="00D9194E"/>
    <w:rsid w:val="00D956E8"/>
    <w:rsid w:val="00DA22F0"/>
    <w:rsid w:val="00DA6002"/>
    <w:rsid w:val="00DB3D07"/>
    <w:rsid w:val="00DB755E"/>
    <w:rsid w:val="00DB7D7E"/>
    <w:rsid w:val="00DC073E"/>
    <w:rsid w:val="00DC3795"/>
    <w:rsid w:val="00DC6EF4"/>
    <w:rsid w:val="00DD7928"/>
    <w:rsid w:val="00DE51CF"/>
    <w:rsid w:val="00E0636F"/>
    <w:rsid w:val="00E155CE"/>
    <w:rsid w:val="00E31CAC"/>
    <w:rsid w:val="00E33039"/>
    <w:rsid w:val="00E426B3"/>
    <w:rsid w:val="00E500EB"/>
    <w:rsid w:val="00E53886"/>
    <w:rsid w:val="00E576A0"/>
    <w:rsid w:val="00E66F9E"/>
    <w:rsid w:val="00E71783"/>
    <w:rsid w:val="00E90167"/>
    <w:rsid w:val="00E93C3F"/>
    <w:rsid w:val="00EC1B3F"/>
    <w:rsid w:val="00EC2007"/>
    <w:rsid w:val="00EC228D"/>
    <w:rsid w:val="00EC6C1F"/>
    <w:rsid w:val="00EC7BAB"/>
    <w:rsid w:val="00ED468E"/>
    <w:rsid w:val="00EF3CF5"/>
    <w:rsid w:val="00EF4B5F"/>
    <w:rsid w:val="00F15884"/>
    <w:rsid w:val="00F17CF4"/>
    <w:rsid w:val="00F24EE6"/>
    <w:rsid w:val="00F329AF"/>
    <w:rsid w:val="00F5115B"/>
    <w:rsid w:val="00F53207"/>
    <w:rsid w:val="00F67E6C"/>
    <w:rsid w:val="00FC33FD"/>
    <w:rsid w:val="00FC564E"/>
    <w:rsid w:val="00FC56BB"/>
    <w:rsid w:val="00FE2926"/>
    <w:rsid w:val="00FE5273"/>
    <w:rsid w:val="00FE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BECCD5"/>
  <w15:docId w15:val="{7CB4DA72-04A5-48A2-9191-CB8838AC3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4218"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182"/>
      <w:jc w:val="center"/>
      <w:outlineLvl w:val="0"/>
    </w:pPr>
    <w:rPr>
      <w:b/>
      <w:bCs/>
    </w:rPr>
  </w:style>
  <w:style w:type="paragraph" w:styleId="Heading2">
    <w:name w:val="heading 2"/>
    <w:basedOn w:val="Normal"/>
    <w:link w:val="Heading2Char"/>
    <w:uiPriority w:val="9"/>
    <w:unhideWhenUsed/>
    <w:qFormat/>
    <w:pPr>
      <w:ind w:left="139"/>
      <w:outlineLvl w:val="1"/>
    </w:pPr>
    <w:rPr>
      <w:rFonts w:ascii="Times New Roman" w:eastAsia="Times New Roman" w:hAnsi="Times New Roman" w:cs="Times New Roman"/>
      <w:sz w:val="20"/>
      <w:szCs w:val="20"/>
    </w:rPr>
  </w:style>
  <w:style w:type="paragraph" w:styleId="Heading3">
    <w:name w:val="heading 3"/>
    <w:basedOn w:val="Normal"/>
    <w:uiPriority w:val="9"/>
    <w:unhideWhenUsed/>
    <w:qFormat/>
    <w:pPr>
      <w:ind w:left="143"/>
      <w:outlineLvl w:val="2"/>
    </w:pPr>
    <w:rPr>
      <w:b/>
      <w:bCs/>
      <w:sz w:val="18"/>
      <w:szCs w:val="1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913D0"/>
    <w:pPr>
      <w:keepNext/>
      <w:tabs>
        <w:tab w:val="left" w:pos="425"/>
      </w:tabs>
      <w:spacing w:before="48"/>
      <w:outlineLvl w:val="3"/>
    </w:pPr>
    <w:rPr>
      <w:bCs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left="1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D030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unhideWhenUsed/>
    <w:rsid w:val="001927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927E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927E5"/>
    <w:rPr>
      <w:rFonts w:ascii="Arial" w:eastAsia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1927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1927E5"/>
    <w:rPr>
      <w:rFonts w:ascii="Arial" w:eastAsia="Arial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27E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27E5"/>
    <w:rPr>
      <w:rFonts w:ascii="Segoe UI" w:eastAsia="Arial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64B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4B8E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464B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4B8E"/>
    <w:rPr>
      <w:rFonts w:ascii="Arial" w:eastAsia="Arial" w:hAnsi="Arial" w:cs="Arial"/>
    </w:rPr>
  </w:style>
  <w:style w:type="character" w:styleId="PlaceholderText">
    <w:name w:val="Placeholder Text"/>
    <w:basedOn w:val="DefaultParagraphFont"/>
    <w:uiPriority w:val="99"/>
    <w:semiHidden/>
    <w:rsid w:val="001278AF"/>
    <w:rPr>
      <w:color w:val="808080"/>
    </w:rPr>
  </w:style>
  <w:style w:type="paragraph" w:styleId="Revision">
    <w:name w:val="Revision"/>
    <w:hidden/>
    <w:uiPriority w:val="99"/>
    <w:semiHidden/>
    <w:rsid w:val="00B77343"/>
    <w:pPr>
      <w:widowControl/>
      <w:autoSpaceDE/>
      <w:autoSpaceDN/>
    </w:pPr>
    <w:rPr>
      <w:rFonts w:ascii="Arial" w:eastAsia="Arial" w:hAnsi="Arial" w:cs="Arial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1094E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546B0E"/>
    <w:rPr>
      <w:rFonts w:ascii="Arial" w:eastAsia="Arial" w:hAnsi="Arial" w:cs="Arial"/>
      <w:sz w:val="18"/>
      <w:szCs w:val="18"/>
    </w:rPr>
  </w:style>
  <w:style w:type="paragraph" w:styleId="BodyText2">
    <w:name w:val="Body Text 2"/>
    <w:basedOn w:val="Normal"/>
    <w:link w:val="BodyText2Char"/>
    <w:uiPriority w:val="99"/>
    <w:unhideWhenUsed/>
    <w:rsid w:val="0044603B"/>
    <w:pPr>
      <w:tabs>
        <w:tab w:val="left" w:pos="425"/>
      </w:tabs>
      <w:spacing w:before="48"/>
    </w:pPr>
    <w:rPr>
      <w:bCs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44603B"/>
    <w:rPr>
      <w:rFonts w:ascii="Arial" w:eastAsia="Arial" w:hAnsi="Arial" w:cs="Arial"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39"/>
    <w:rsid w:val="00E155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B34218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C913D0"/>
    <w:rPr>
      <w:rFonts w:ascii="Arial" w:eastAsia="Arial" w:hAnsi="Arial" w:cs="Arial"/>
      <w:bCs/>
      <w:sz w:val="20"/>
      <w:szCs w:val="20"/>
      <w:u w:val="single"/>
    </w:rPr>
  </w:style>
  <w:style w:type="paragraph" w:styleId="BodyTextIndent">
    <w:name w:val="Body Text Indent"/>
    <w:basedOn w:val="Normal"/>
    <w:link w:val="BodyTextIndentChar"/>
    <w:uiPriority w:val="99"/>
    <w:unhideWhenUsed/>
    <w:rsid w:val="00BC1FA8"/>
    <w:pPr>
      <w:widowControl/>
      <w:autoSpaceDE/>
      <w:autoSpaceDN/>
      <w:spacing w:line="276" w:lineRule="auto"/>
      <w:ind w:left="143"/>
      <w:contextualSpacing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BC1FA8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8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7D9B94-A2EA-4E0A-ABC0-90CE15601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Sadoski, Robert</dc:creator>
  <cp:lastModifiedBy>Ross Bentsen</cp:lastModifiedBy>
  <cp:revision>5</cp:revision>
  <cp:lastPrinted>2019-10-10T12:44:00Z</cp:lastPrinted>
  <dcterms:created xsi:type="dcterms:W3CDTF">2024-02-01T17:35:00Z</dcterms:created>
  <dcterms:modified xsi:type="dcterms:W3CDTF">2024-02-02T14:48:00Z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2018-04-04T00:00:00Z</vt:filetime>
  </property>
  <property fmtid="{D5CDD505-2E9C-101B-9397-08002B2CF9AE}" pid="3" name="Creator">
    <vt:lpwstr>Designer 6.1</vt:lpwstr>
  </property>
  <property fmtid="{D5CDD505-2E9C-101B-9397-08002B2CF9AE}" pid="4" name="LastSaved">
    <vt:filetime>2019-08-29T00:00:00Z</vt:filetime>
  </property>
</Properties>
</file>